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FA2E3" w14:textId="77777777" w:rsidR="00461652" w:rsidRPr="00030311" w:rsidRDefault="00461652" w:rsidP="0056790C">
      <w:pPr>
        <w:jc w:val="center"/>
        <w:rPr>
          <w:b/>
        </w:rPr>
      </w:pPr>
    </w:p>
    <w:p w14:paraId="2C38DB72" w14:textId="77777777" w:rsidR="00CE58AE" w:rsidRPr="00030311" w:rsidRDefault="00CE58AE" w:rsidP="0056790C">
      <w:pPr>
        <w:jc w:val="center"/>
        <w:rPr>
          <w:b/>
        </w:rPr>
      </w:pPr>
      <w:r w:rsidRPr="00030311">
        <w:rPr>
          <w:b/>
        </w:rPr>
        <w:t xml:space="preserve">Anexa </w:t>
      </w:r>
      <w:r w:rsidR="00A237A5" w:rsidRPr="00030311">
        <w:rPr>
          <w:b/>
        </w:rPr>
        <w:t>3</w:t>
      </w:r>
      <w:r w:rsidRPr="00030311">
        <w:rPr>
          <w:b/>
        </w:rPr>
        <w:t xml:space="preserve">. Grile de verificare </w:t>
      </w:r>
      <w:r w:rsidR="009D2383">
        <w:rPr>
          <w:b/>
        </w:rPr>
        <w:t>s</w:t>
      </w:r>
      <w:r w:rsidRPr="00030311">
        <w:rPr>
          <w:b/>
        </w:rPr>
        <w:t>i evaluare a cererilor de finan</w:t>
      </w:r>
      <w:r w:rsidR="009D2383">
        <w:rPr>
          <w:b/>
        </w:rPr>
        <w:t>t</w:t>
      </w:r>
      <w:r w:rsidRPr="00030311">
        <w:rPr>
          <w:b/>
        </w:rPr>
        <w:t>are</w:t>
      </w:r>
    </w:p>
    <w:p w14:paraId="1C477D5B" w14:textId="77777777" w:rsidR="00675132" w:rsidRPr="00030311" w:rsidRDefault="00675132" w:rsidP="0056790C">
      <w:pPr>
        <w:jc w:val="center"/>
        <w:rPr>
          <w:b/>
        </w:rPr>
      </w:pPr>
    </w:p>
    <w:p w14:paraId="7DA0D6D5" w14:textId="77777777" w:rsidR="002F0ACD" w:rsidRPr="002F0ACD" w:rsidRDefault="00A1759B" w:rsidP="002F0ACD">
      <w:pPr>
        <w:jc w:val="both"/>
      </w:pPr>
      <w:r w:rsidRPr="006409BA">
        <w:rPr>
          <w:b/>
        </w:rPr>
        <w:t xml:space="preserve">Sistemul de notare este: </w:t>
      </w:r>
      <w:r w:rsidR="002F0ACD" w:rsidRPr="002F0ACD">
        <w:t>DA, NU, NA (nu este cazul)</w:t>
      </w:r>
    </w:p>
    <w:p w14:paraId="1E5EB439" w14:textId="77777777" w:rsidR="00A1759B" w:rsidRPr="006409BA" w:rsidRDefault="00A1759B" w:rsidP="00A1759B">
      <w:pPr>
        <w:jc w:val="both"/>
        <w:rPr>
          <w:b/>
        </w:rPr>
      </w:pPr>
    </w:p>
    <w:p w14:paraId="3234B883" w14:textId="77777777" w:rsidR="00CE58AE" w:rsidRPr="00030311" w:rsidRDefault="00CE58AE" w:rsidP="0056790C">
      <w:pPr>
        <w:jc w:val="center"/>
        <w:rPr>
          <w:b/>
          <w:sz w:val="20"/>
          <w:szCs w:val="20"/>
        </w:rPr>
      </w:pPr>
    </w:p>
    <w:tbl>
      <w:tblPr>
        <w:tblW w:w="9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6"/>
        <w:gridCol w:w="284"/>
        <w:gridCol w:w="3803"/>
        <w:gridCol w:w="779"/>
        <w:gridCol w:w="861"/>
      </w:tblGrid>
      <w:tr w:rsidR="00A1759B" w:rsidRPr="00030311" w14:paraId="277B7AF2" w14:textId="77777777" w:rsidTr="00131D09">
        <w:trPr>
          <w:tblHeader/>
          <w:jc w:val="center"/>
        </w:trPr>
        <w:tc>
          <w:tcPr>
            <w:tcW w:w="8173" w:type="dxa"/>
            <w:gridSpan w:val="3"/>
            <w:shd w:val="clear" w:color="auto" w:fill="DEEAF6"/>
          </w:tcPr>
          <w:p w14:paraId="2B975035" w14:textId="77777777" w:rsidR="00A1759B" w:rsidRPr="00030311" w:rsidRDefault="00A1759B" w:rsidP="00602D97">
            <w:pPr>
              <w:jc w:val="center"/>
              <w:rPr>
                <w:b/>
                <w:sz w:val="20"/>
                <w:szCs w:val="20"/>
                <w:lang w:val="en-US"/>
              </w:rPr>
            </w:pPr>
            <w:r w:rsidRPr="00030311">
              <w:rPr>
                <w:b/>
                <w:sz w:val="20"/>
                <w:szCs w:val="20"/>
                <w:lang w:val="en-US"/>
              </w:rPr>
              <w:t>Criteriu</w:t>
            </w:r>
          </w:p>
        </w:tc>
        <w:tc>
          <w:tcPr>
            <w:tcW w:w="1640" w:type="dxa"/>
            <w:gridSpan w:val="2"/>
            <w:shd w:val="clear" w:color="auto" w:fill="DEEAF6"/>
          </w:tcPr>
          <w:p w14:paraId="66ECDA31" w14:textId="77777777" w:rsidR="00A1759B" w:rsidRPr="00030311" w:rsidRDefault="00A1759B" w:rsidP="00602D97">
            <w:pPr>
              <w:jc w:val="center"/>
              <w:rPr>
                <w:b/>
                <w:sz w:val="20"/>
                <w:szCs w:val="20"/>
                <w:lang w:val="en-US"/>
              </w:rPr>
            </w:pPr>
            <w:r w:rsidRPr="00030311">
              <w:rPr>
                <w:b/>
                <w:sz w:val="20"/>
                <w:szCs w:val="20"/>
                <w:lang w:val="en-US"/>
              </w:rPr>
              <w:t>Sistem notare</w:t>
            </w:r>
          </w:p>
        </w:tc>
      </w:tr>
      <w:tr w:rsidR="00CE58AE" w:rsidRPr="00030311" w14:paraId="350D476C" w14:textId="77777777" w:rsidTr="00131D09">
        <w:trPr>
          <w:trHeight w:val="150"/>
          <w:jc w:val="center"/>
        </w:trPr>
        <w:tc>
          <w:tcPr>
            <w:tcW w:w="8173" w:type="dxa"/>
            <w:gridSpan w:val="3"/>
            <w:shd w:val="clear" w:color="auto" w:fill="FBE4D5"/>
          </w:tcPr>
          <w:p w14:paraId="47285408" w14:textId="77777777" w:rsidR="00CE58AE" w:rsidRPr="00030311" w:rsidRDefault="00815735" w:rsidP="00602D97">
            <w:pPr>
              <w:spacing w:after="120"/>
              <w:ind w:left="-82"/>
              <w:jc w:val="center"/>
              <w:rPr>
                <w:b/>
                <w:sz w:val="20"/>
                <w:szCs w:val="20"/>
                <w:lang w:val="en-US"/>
              </w:rPr>
            </w:pPr>
            <w:r w:rsidRPr="00030311">
              <w:rPr>
                <w:b/>
                <w:sz w:val="20"/>
                <w:szCs w:val="20"/>
              </w:rPr>
              <w:t>Verificare administrativ</w:t>
            </w:r>
            <w:r w:rsidR="009D2383">
              <w:rPr>
                <w:b/>
                <w:sz w:val="20"/>
                <w:szCs w:val="20"/>
              </w:rPr>
              <w:t>a</w:t>
            </w:r>
          </w:p>
        </w:tc>
        <w:tc>
          <w:tcPr>
            <w:tcW w:w="779" w:type="dxa"/>
            <w:shd w:val="clear" w:color="auto" w:fill="FBE4D5"/>
          </w:tcPr>
          <w:p w14:paraId="712C80A2" w14:textId="77777777" w:rsidR="00CE58AE" w:rsidRPr="00030311" w:rsidRDefault="00CE58AE" w:rsidP="00602D97">
            <w:pPr>
              <w:jc w:val="center"/>
              <w:rPr>
                <w:sz w:val="20"/>
                <w:szCs w:val="20"/>
                <w:lang w:val="en-US"/>
              </w:rPr>
            </w:pPr>
          </w:p>
        </w:tc>
        <w:tc>
          <w:tcPr>
            <w:tcW w:w="861" w:type="dxa"/>
            <w:shd w:val="clear" w:color="auto" w:fill="FBE4D5"/>
          </w:tcPr>
          <w:p w14:paraId="534FBCDD" w14:textId="77777777" w:rsidR="00CE58AE" w:rsidRPr="00030311" w:rsidRDefault="00CE58AE" w:rsidP="00602D97">
            <w:pPr>
              <w:jc w:val="center"/>
              <w:rPr>
                <w:sz w:val="20"/>
                <w:szCs w:val="20"/>
                <w:lang w:val="en-US"/>
              </w:rPr>
            </w:pPr>
          </w:p>
        </w:tc>
      </w:tr>
      <w:tr w:rsidR="00CE58AE" w:rsidRPr="00030311" w14:paraId="17FF0697" w14:textId="77777777" w:rsidTr="00131D09">
        <w:trPr>
          <w:trHeight w:val="150"/>
          <w:jc w:val="center"/>
        </w:trPr>
        <w:tc>
          <w:tcPr>
            <w:tcW w:w="8173" w:type="dxa"/>
            <w:gridSpan w:val="3"/>
          </w:tcPr>
          <w:p w14:paraId="5979CB9B" w14:textId="77777777" w:rsidR="00CE58AE" w:rsidRPr="00030311" w:rsidRDefault="00CE58AE" w:rsidP="00602D97">
            <w:pPr>
              <w:spacing w:after="120"/>
              <w:ind w:left="-82"/>
              <w:jc w:val="both"/>
              <w:rPr>
                <w:sz w:val="20"/>
                <w:szCs w:val="20"/>
                <w:lang w:val="it-IT"/>
              </w:rPr>
            </w:pPr>
            <w:r w:rsidRPr="00030311">
              <w:rPr>
                <w:b/>
                <w:sz w:val="20"/>
                <w:szCs w:val="20"/>
                <w:lang w:val="it-IT"/>
              </w:rPr>
              <w:t>Conformarea formal</w:t>
            </w:r>
            <w:r w:rsidR="009D2383">
              <w:rPr>
                <w:b/>
                <w:sz w:val="20"/>
                <w:szCs w:val="20"/>
                <w:lang w:val="it-IT"/>
              </w:rPr>
              <w:t>a</w:t>
            </w:r>
            <w:r w:rsidRPr="00030311">
              <w:rPr>
                <w:sz w:val="20"/>
                <w:szCs w:val="20"/>
                <w:lang w:val="it-IT"/>
              </w:rPr>
              <w:t xml:space="preserve"> cu toate cerin</w:t>
            </w:r>
            <w:r w:rsidR="009D2383">
              <w:rPr>
                <w:sz w:val="20"/>
                <w:szCs w:val="20"/>
                <w:lang w:val="it-IT"/>
              </w:rPr>
              <w:t>t</w:t>
            </w:r>
            <w:r w:rsidRPr="00030311">
              <w:rPr>
                <w:sz w:val="20"/>
                <w:szCs w:val="20"/>
                <w:lang w:val="it-IT"/>
              </w:rPr>
              <w:t xml:space="preserve">ele specifice formulate </w:t>
            </w:r>
            <w:r w:rsidR="009D2383">
              <w:rPr>
                <w:sz w:val="20"/>
                <w:szCs w:val="20"/>
                <w:lang w:val="it-IT"/>
              </w:rPr>
              <w:t>i</w:t>
            </w:r>
            <w:r w:rsidRPr="00030311">
              <w:rPr>
                <w:sz w:val="20"/>
                <w:szCs w:val="20"/>
                <w:lang w:val="it-IT"/>
              </w:rPr>
              <w:t>n ghidul solicitantului:</w:t>
            </w:r>
          </w:p>
          <w:p w14:paraId="3084DD30" w14:textId="77777777" w:rsidR="00CE58AE" w:rsidRPr="00030311" w:rsidRDefault="00CE58AE" w:rsidP="00602D97">
            <w:pPr>
              <w:spacing w:after="120"/>
              <w:ind w:left="-82"/>
              <w:jc w:val="both"/>
              <w:rPr>
                <w:b/>
                <w:sz w:val="20"/>
                <w:szCs w:val="20"/>
                <w:lang w:val="it-IT"/>
              </w:rPr>
            </w:pPr>
          </w:p>
        </w:tc>
        <w:tc>
          <w:tcPr>
            <w:tcW w:w="779" w:type="dxa"/>
          </w:tcPr>
          <w:p w14:paraId="74265925" w14:textId="77777777" w:rsidR="00CE58AE" w:rsidRPr="00030311" w:rsidRDefault="00CE58AE" w:rsidP="00602D97">
            <w:pPr>
              <w:jc w:val="center"/>
              <w:rPr>
                <w:sz w:val="20"/>
                <w:szCs w:val="20"/>
                <w:lang w:val="it-IT"/>
              </w:rPr>
            </w:pPr>
          </w:p>
        </w:tc>
        <w:tc>
          <w:tcPr>
            <w:tcW w:w="861" w:type="dxa"/>
          </w:tcPr>
          <w:p w14:paraId="7E36D10E" w14:textId="77777777" w:rsidR="00CE58AE" w:rsidRPr="00030311" w:rsidRDefault="00CE58AE" w:rsidP="00602D97">
            <w:pPr>
              <w:jc w:val="center"/>
              <w:rPr>
                <w:sz w:val="20"/>
                <w:szCs w:val="20"/>
                <w:lang w:val="it-IT"/>
              </w:rPr>
            </w:pPr>
          </w:p>
        </w:tc>
      </w:tr>
      <w:tr w:rsidR="00CE58AE" w:rsidRPr="00030311" w14:paraId="4F1FE4CA" w14:textId="77777777" w:rsidTr="00131D09">
        <w:trPr>
          <w:trHeight w:val="286"/>
          <w:jc w:val="center"/>
        </w:trPr>
        <w:tc>
          <w:tcPr>
            <w:tcW w:w="8173" w:type="dxa"/>
            <w:gridSpan w:val="3"/>
          </w:tcPr>
          <w:p w14:paraId="2DAC961D" w14:textId="77777777" w:rsidR="00CE58AE" w:rsidRPr="00030311" w:rsidRDefault="00285D74" w:rsidP="00E841A0">
            <w:pPr>
              <w:numPr>
                <w:ilvl w:val="0"/>
                <w:numId w:val="9"/>
              </w:numPr>
              <w:spacing w:after="120"/>
              <w:jc w:val="both"/>
              <w:rPr>
                <w:b/>
                <w:sz w:val="20"/>
                <w:szCs w:val="20"/>
              </w:rPr>
            </w:pPr>
            <w:r w:rsidRPr="00030311">
              <w:rPr>
                <w:sz w:val="20"/>
                <w:szCs w:val="20"/>
                <w:lang w:val="en-US"/>
              </w:rPr>
              <w:t>Cererea de finan</w:t>
            </w:r>
            <w:r w:rsidR="009D2383">
              <w:rPr>
                <w:sz w:val="20"/>
                <w:szCs w:val="20"/>
                <w:lang w:val="en-US"/>
              </w:rPr>
              <w:t>t</w:t>
            </w:r>
            <w:r w:rsidRPr="00030311">
              <w:rPr>
                <w:sz w:val="20"/>
                <w:szCs w:val="20"/>
                <w:lang w:val="en-US"/>
              </w:rPr>
              <w:t xml:space="preserve">are a fost </w:t>
            </w:r>
            <w:r w:rsidR="009D2383">
              <w:rPr>
                <w:sz w:val="20"/>
                <w:szCs w:val="20"/>
                <w:lang w:val="en-US"/>
              </w:rPr>
              <w:t>i</w:t>
            </w:r>
            <w:r w:rsidRPr="00030311">
              <w:rPr>
                <w:sz w:val="20"/>
                <w:szCs w:val="20"/>
                <w:lang w:val="en-US"/>
              </w:rPr>
              <w:t>nc</w:t>
            </w:r>
            <w:r w:rsidR="009D2383">
              <w:rPr>
                <w:sz w:val="20"/>
                <w:szCs w:val="20"/>
                <w:lang w:val="en-US"/>
              </w:rPr>
              <w:t>a</w:t>
            </w:r>
            <w:r w:rsidRPr="00030311">
              <w:rPr>
                <w:sz w:val="20"/>
                <w:szCs w:val="20"/>
                <w:lang w:val="en-US"/>
              </w:rPr>
              <w:t>rcat</w:t>
            </w:r>
            <w:r w:rsidR="009D2383">
              <w:rPr>
                <w:sz w:val="20"/>
                <w:szCs w:val="20"/>
                <w:lang w:val="en-US"/>
              </w:rPr>
              <w:t>a</w:t>
            </w:r>
            <w:r w:rsidRPr="00030311">
              <w:rPr>
                <w:sz w:val="20"/>
                <w:szCs w:val="20"/>
                <w:lang w:val="en-US"/>
              </w:rPr>
              <w:t xml:space="preserve"> </w:t>
            </w:r>
            <w:r w:rsidR="009D2383">
              <w:rPr>
                <w:sz w:val="20"/>
                <w:szCs w:val="20"/>
                <w:lang w:val="en-US"/>
              </w:rPr>
              <w:t>i</w:t>
            </w:r>
            <w:r w:rsidRPr="00030311">
              <w:rPr>
                <w:sz w:val="20"/>
                <w:szCs w:val="20"/>
                <w:lang w:val="en-US"/>
              </w:rPr>
              <w:t xml:space="preserve">n MySMIS </w:t>
            </w:r>
            <w:r w:rsidR="009D2383">
              <w:rPr>
                <w:sz w:val="20"/>
                <w:szCs w:val="20"/>
                <w:lang w:val="en-US"/>
              </w:rPr>
              <w:t>s</w:t>
            </w:r>
            <w:r w:rsidRPr="00030311">
              <w:rPr>
                <w:sz w:val="20"/>
                <w:szCs w:val="20"/>
                <w:lang w:val="en-US"/>
              </w:rPr>
              <w:t>i are toate sec</w:t>
            </w:r>
            <w:r w:rsidR="009D2383">
              <w:rPr>
                <w:sz w:val="20"/>
                <w:szCs w:val="20"/>
                <w:lang w:val="en-US"/>
              </w:rPr>
              <w:t>t</w:t>
            </w:r>
            <w:r w:rsidRPr="00030311">
              <w:rPr>
                <w:sz w:val="20"/>
                <w:szCs w:val="20"/>
                <w:lang w:val="en-US"/>
              </w:rPr>
              <w:t>iunile completate</w:t>
            </w:r>
            <w:r w:rsidR="007954AD">
              <w:rPr>
                <w:sz w:val="20"/>
                <w:szCs w:val="20"/>
                <w:lang w:val="en-US"/>
              </w:rPr>
              <w:t>?</w:t>
            </w:r>
          </w:p>
        </w:tc>
        <w:tc>
          <w:tcPr>
            <w:tcW w:w="779" w:type="dxa"/>
          </w:tcPr>
          <w:p w14:paraId="5107A668" w14:textId="77777777" w:rsidR="00CE58AE" w:rsidRPr="00030311" w:rsidRDefault="00CE58AE" w:rsidP="00602D97">
            <w:pPr>
              <w:jc w:val="center"/>
              <w:rPr>
                <w:sz w:val="20"/>
                <w:szCs w:val="20"/>
              </w:rPr>
            </w:pPr>
          </w:p>
        </w:tc>
        <w:tc>
          <w:tcPr>
            <w:tcW w:w="861" w:type="dxa"/>
          </w:tcPr>
          <w:p w14:paraId="2D87D5C0" w14:textId="77777777" w:rsidR="00CE58AE" w:rsidRPr="00030311" w:rsidRDefault="00CE58AE" w:rsidP="00602D97">
            <w:pPr>
              <w:jc w:val="center"/>
              <w:rPr>
                <w:sz w:val="20"/>
                <w:szCs w:val="20"/>
                <w:lang w:val="en-US"/>
              </w:rPr>
            </w:pPr>
          </w:p>
        </w:tc>
      </w:tr>
      <w:tr w:rsidR="002F0ACD" w:rsidRPr="00030311" w14:paraId="04F96D15" w14:textId="77777777" w:rsidTr="00131D09">
        <w:trPr>
          <w:trHeight w:val="457"/>
          <w:jc w:val="center"/>
        </w:trPr>
        <w:tc>
          <w:tcPr>
            <w:tcW w:w="8173" w:type="dxa"/>
            <w:gridSpan w:val="3"/>
          </w:tcPr>
          <w:p w14:paraId="15990283" w14:textId="77777777" w:rsidR="002F0ACD" w:rsidRPr="00030311" w:rsidRDefault="002F0ACD" w:rsidP="00E841A0">
            <w:pPr>
              <w:numPr>
                <w:ilvl w:val="0"/>
                <w:numId w:val="9"/>
              </w:numPr>
              <w:spacing w:after="120"/>
              <w:jc w:val="both"/>
              <w:rPr>
                <w:sz w:val="20"/>
                <w:szCs w:val="20"/>
              </w:rPr>
            </w:pPr>
            <w:r w:rsidRPr="002F0ACD">
              <w:rPr>
                <w:sz w:val="20"/>
                <w:szCs w:val="20"/>
              </w:rPr>
              <w:t>Cererea de finan</w:t>
            </w:r>
            <w:r w:rsidR="009D2383">
              <w:rPr>
                <w:sz w:val="20"/>
                <w:szCs w:val="20"/>
              </w:rPr>
              <w:t>t</w:t>
            </w:r>
            <w:r w:rsidRPr="002F0ACD">
              <w:rPr>
                <w:sz w:val="20"/>
                <w:szCs w:val="20"/>
              </w:rPr>
              <w:t xml:space="preserve">are include toate anexele obligatorii, </w:t>
            </w:r>
            <w:r w:rsidR="009D2383">
              <w:rPr>
                <w:sz w:val="20"/>
                <w:szCs w:val="20"/>
              </w:rPr>
              <w:t>i</w:t>
            </w:r>
            <w:r w:rsidRPr="002F0ACD">
              <w:rPr>
                <w:sz w:val="20"/>
                <w:szCs w:val="20"/>
              </w:rPr>
              <w:t xml:space="preserve">n formatul solicitat prin ghidul solicitantului </w:t>
            </w:r>
            <w:r w:rsidR="009D2383">
              <w:rPr>
                <w:sz w:val="20"/>
                <w:szCs w:val="20"/>
              </w:rPr>
              <w:t>s</w:t>
            </w:r>
            <w:r w:rsidRPr="002F0ACD">
              <w:rPr>
                <w:sz w:val="20"/>
                <w:szCs w:val="20"/>
              </w:rPr>
              <w:t>i MySMIS?</w:t>
            </w:r>
          </w:p>
        </w:tc>
        <w:tc>
          <w:tcPr>
            <w:tcW w:w="779" w:type="dxa"/>
          </w:tcPr>
          <w:p w14:paraId="2A020900" w14:textId="77777777" w:rsidR="002F0ACD" w:rsidRPr="00030311" w:rsidRDefault="002F0ACD" w:rsidP="00602D97">
            <w:pPr>
              <w:jc w:val="center"/>
              <w:rPr>
                <w:sz w:val="20"/>
                <w:szCs w:val="20"/>
              </w:rPr>
            </w:pPr>
          </w:p>
        </w:tc>
        <w:tc>
          <w:tcPr>
            <w:tcW w:w="861" w:type="dxa"/>
          </w:tcPr>
          <w:p w14:paraId="2B1FFB53" w14:textId="77777777" w:rsidR="002F0ACD" w:rsidRPr="00A00C07" w:rsidRDefault="002F0ACD" w:rsidP="00602D97">
            <w:pPr>
              <w:jc w:val="center"/>
              <w:rPr>
                <w:sz w:val="20"/>
                <w:szCs w:val="20"/>
              </w:rPr>
            </w:pPr>
          </w:p>
        </w:tc>
      </w:tr>
      <w:tr w:rsidR="00CE58AE" w:rsidRPr="00030311" w14:paraId="608E4422" w14:textId="77777777" w:rsidTr="00131D09">
        <w:trPr>
          <w:trHeight w:val="645"/>
          <w:jc w:val="center"/>
        </w:trPr>
        <w:tc>
          <w:tcPr>
            <w:tcW w:w="8173" w:type="dxa"/>
            <w:gridSpan w:val="3"/>
          </w:tcPr>
          <w:p w14:paraId="6FDA6E81" w14:textId="631AEB36" w:rsidR="00CE58AE" w:rsidRPr="00030311" w:rsidRDefault="00285D74" w:rsidP="00E841A0">
            <w:pPr>
              <w:numPr>
                <w:ilvl w:val="0"/>
                <w:numId w:val="9"/>
              </w:numPr>
              <w:spacing w:after="120"/>
              <w:jc w:val="both"/>
              <w:rPr>
                <w:sz w:val="20"/>
                <w:szCs w:val="20"/>
              </w:rPr>
            </w:pPr>
            <w:r w:rsidRPr="00030311">
              <w:rPr>
                <w:sz w:val="20"/>
                <w:szCs w:val="20"/>
              </w:rPr>
              <w:t>Declara</w:t>
            </w:r>
            <w:r w:rsidR="009D2383">
              <w:rPr>
                <w:sz w:val="20"/>
                <w:szCs w:val="20"/>
              </w:rPr>
              <w:t>t</w:t>
            </w:r>
            <w:r w:rsidRPr="00030311">
              <w:rPr>
                <w:sz w:val="20"/>
                <w:szCs w:val="20"/>
              </w:rPr>
              <w:t xml:space="preserve">ia de eligibilitate (anexa C1.1) a fost </w:t>
            </w:r>
            <w:r w:rsidR="009D2383">
              <w:rPr>
                <w:sz w:val="20"/>
                <w:szCs w:val="20"/>
              </w:rPr>
              <w:t>i</w:t>
            </w:r>
            <w:r w:rsidRPr="00030311">
              <w:rPr>
                <w:sz w:val="20"/>
                <w:szCs w:val="20"/>
              </w:rPr>
              <w:t>nc</w:t>
            </w:r>
            <w:r w:rsidR="009D2383">
              <w:rPr>
                <w:sz w:val="20"/>
                <w:szCs w:val="20"/>
              </w:rPr>
              <w:t>a</w:t>
            </w:r>
            <w:r w:rsidRPr="00030311">
              <w:rPr>
                <w:sz w:val="20"/>
                <w:szCs w:val="20"/>
              </w:rPr>
              <w:t>rcat</w:t>
            </w:r>
            <w:r w:rsidR="009D2383">
              <w:rPr>
                <w:sz w:val="20"/>
                <w:szCs w:val="20"/>
              </w:rPr>
              <w:t>a</w:t>
            </w:r>
            <w:r w:rsidRPr="00030311">
              <w:rPr>
                <w:sz w:val="20"/>
                <w:szCs w:val="20"/>
              </w:rPr>
              <w:t xml:space="preserve"> </w:t>
            </w:r>
            <w:r w:rsidR="009D2383">
              <w:rPr>
                <w:sz w:val="20"/>
                <w:szCs w:val="20"/>
              </w:rPr>
              <w:t>s</w:t>
            </w:r>
            <w:r w:rsidRPr="00030311">
              <w:rPr>
                <w:sz w:val="20"/>
                <w:szCs w:val="20"/>
              </w:rPr>
              <w:t>i este completat</w:t>
            </w:r>
            <w:r w:rsidR="009D2383">
              <w:rPr>
                <w:sz w:val="20"/>
                <w:szCs w:val="20"/>
              </w:rPr>
              <w:t>a</w:t>
            </w:r>
            <w:r w:rsidR="00F034CA" w:rsidRPr="00030311">
              <w:rPr>
                <w:sz w:val="20"/>
                <w:szCs w:val="20"/>
              </w:rPr>
              <w:t xml:space="preserve"> conform modelului</w:t>
            </w:r>
            <w:r w:rsidR="004C5414" w:rsidRPr="00030311">
              <w:rPr>
                <w:sz w:val="20"/>
                <w:szCs w:val="20"/>
              </w:rPr>
              <w:t xml:space="preserve"> </w:t>
            </w:r>
            <w:r w:rsidR="006B4C64" w:rsidRPr="00030311">
              <w:rPr>
                <w:sz w:val="20"/>
                <w:szCs w:val="20"/>
              </w:rPr>
              <w:t xml:space="preserve">din Anexa 4 la </w:t>
            </w:r>
            <w:r w:rsidR="004C5414" w:rsidRPr="00030311">
              <w:rPr>
                <w:sz w:val="20"/>
                <w:szCs w:val="20"/>
              </w:rPr>
              <w:t>Ghidului solicitantului</w:t>
            </w:r>
            <w:r w:rsidRPr="00030311">
              <w:rPr>
                <w:sz w:val="20"/>
                <w:szCs w:val="20"/>
              </w:rPr>
              <w:t>, datat</w:t>
            </w:r>
            <w:r w:rsidR="009D2383">
              <w:rPr>
                <w:sz w:val="20"/>
                <w:szCs w:val="20"/>
              </w:rPr>
              <w:t>a</w:t>
            </w:r>
            <w:r w:rsidRPr="00030311">
              <w:rPr>
                <w:sz w:val="20"/>
                <w:szCs w:val="20"/>
              </w:rPr>
              <w:t>, semnat</w:t>
            </w:r>
            <w:r w:rsidR="009D2383">
              <w:rPr>
                <w:sz w:val="20"/>
                <w:szCs w:val="20"/>
              </w:rPr>
              <w:t>a</w:t>
            </w:r>
            <w:r w:rsidRPr="00030311">
              <w:rPr>
                <w:sz w:val="20"/>
                <w:szCs w:val="20"/>
              </w:rPr>
              <w:t xml:space="preserve"> </w:t>
            </w:r>
            <w:r w:rsidR="009D2383">
              <w:rPr>
                <w:sz w:val="20"/>
                <w:szCs w:val="20"/>
              </w:rPr>
              <w:t>s</w:t>
            </w:r>
            <w:r w:rsidRPr="00030311">
              <w:rPr>
                <w:sz w:val="20"/>
                <w:szCs w:val="20"/>
              </w:rPr>
              <w:t>i cu numele complet al persoanei semnatare</w:t>
            </w:r>
            <w:r w:rsidR="007954AD">
              <w:rPr>
                <w:sz w:val="20"/>
                <w:szCs w:val="20"/>
              </w:rPr>
              <w:t>?</w:t>
            </w:r>
          </w:p>
        </w:tc>
        <w:tc>
          <w:tcPr>
            <w:tcW w:w="779" w:type="dxa"/>
          </w:tcPr>
          <w:p w14:paraId="29CE4DB1" w14:textId="77777777" w:rsidR="00CE58AE" w:rsidRPr="00030311" w:rsidRDefault="00CE58AE" w:rsidP="00602D97">
            <w:pPr>
              <w:jc w:val="center"/>
              <w:rPr>
                <w:sz w:val="20"/>
                <w:szCs w:val="20"/>
              </w:rPr>
            </w:pPr>
          </w:p>
        </w:tc>
        <w:tc>
          <w:tcPr>
            <w:tcW w:w="861" w:type="dxa"/>
          </w:tcPr>
          <w:p w14:paraId="6A873878" w14:textId="77777777" w:rsidR="00CE58AE" w:rsidRPr="00A00C07" w:rsidRDefault="00CE58AE" w:rsidP="00602D97">
            <w:pPr>
              <w:jc w:val="center"/>
              <w:rPr>
                <w:sz w:val="20"/>
                <w:szCs w:val="20"/>
              </w:rPr>
            </w:pPr>
          </w:p>
        </w:tc>
      </w:tr>
      <w:tr w:rsidR="00CE58AE" w:rsidRPr="00030311" w14:paraId="4E6DF820" w14:textId="77777777" w:rsidTr="00131D09">
        <w:trPr>
          <w:trHeight w:val="698"/>
          <w:jc w:val="center"/>
        </w:trPr>
        <w:tc>
          <w:tcPr>
            <w:tcW w:w="8173" w:type="dxa"/>
            <w:gridSpan w:val="3"/>
          </w:tcPr>
          <w:p w14:paraId="4CD8C5CF" w14:textId="1ABE5F38" w:rsidR="00CE58AE" w:rsidRPr="00030311" w:rsidRDefault="00285D74" w:rsidP="00E841A0">
            <w:pPr>
              <w:numPr>
                <w:ilvl w:val="0"/>
                <w:numId w:val="9"/>
              </w:numPr>
              <w:spacing w:after="120"/>
              <w:jc w:val="both"/>
              <w:rPr>
                <w:sz w:val="20"/>
                <w:szCs w:val="20"/>
              </w:rPr>
            </w:pPr>
            <w:r w:rsidRPr="00030311">
              <w:rPr>
                <w:sz w:val="20"/>
                <w:szCs w:val="20"/>
              </w:rPr>
              <w:t>Declara</w:t>
            </w:r>
            <w:r w:rsidR="009D2383">
              <w:rPr>
                <w:sz w:val="20"/>
                <w:szCs w:val="20"/>
              </w:rPr>
              <w:t>t</w:t>
            </w:r>
            <w:r w:rsidR="00677A55" w:rsidRPr="00030311">
              <w:rPr>
                <w:sz w:val="20"/>
                <w:szCs w:val="20"/>
              </w:rPr>
              <w:t xml:space="preserve">ia de angajament (anexa C1.2.) </w:t>
            </w:r>
            <w:r w:rsidRPr="00030311">
              <w:rPr>
                <w:sz w:val="20"/>
                <w:szCs w:val="20"/>
              </w:rPr>
              <w:t xml:space="preserve">a fost </w:t>
            </w:r>
            <w:r w:rsidR="009D2383">
              <w:rPr>
                <w:sz w:val="20"/>
                <w:szCs w:val="20"/>
              </w:rPr>
              <w:t>i</w:t>
            </w:r>
            <w:r w:rsidRPr="00030311">
              <w:rPr>
                <w:sz w:val="20"/>
                <w:szCs w:val="20"/>
              </w:rPr>
              <w:t>nc</w:t>
            </w:r>
            <w:r w:rsidR="009D2383">
              <w:rPr>
                <w:sz w:val="20"/>
                <w:szCs w:val="20"/>
              </w:rPr>
              <w:t>a</w:t>
            </w:r>
            <w:r w:rsidRPr="00030311">
              <w:rPr>
                <w:sz w:val="20"/>
                <w:szCs w:val="20"/>
              </w:rPr>
              <w:t>rcat</w:t>
            </w:r>
            <w:r w:rsidR="009D2383">
              <w:rPr>
                <w:sz w:val="20"/>
                <w:szCs w:val="20"/>
              </w:rPr>
              <w:t>a</w:t>
            </w:r>
            <w:r w:rsidRPr="00030311">
              <w:rPr>
                <w:sz w:val="20"/>
                <w:szCs w:val="20"/>
              </w:rPr>
              <w:t xml:space="preserve"> </w:t>
            </w:r>
            <w:r w:rsidR="009D2383">
              <w:rPr>
                <w:sz w:val="20"/>
                <w:szCs w:val="20"/>
              </w:rPr>
              <w:t>s</w:t>
            </w:r>
            <w:r w:rsidR="00F034CA" w:rsidRPr="00030311">
              <w:rPr>
                <w:sz w:val="20"/>
                <w:szCs w:val="20"/>
              </w:rPr>
              <w:t>i este completat</w:t>
            </w:r>
            <w:r w:rsidR="009D2383">
              <w:rPr>
                <w:sz w:val="20"/>
                <w:szCs w:val="20"/>
              </w:rPr>
              <w:t>a</w:t>
            </w:r>
            <w:r w:rsidR="00F034CA" w:rsidRPr="00030311">
              <w:rPr>
                <w:sz w:val="20"/>
                <w:szCs w:val="20"/>
              </w:rPr>
              <w:t xml:space="preserve"> conform modelului</w:t>
            </w:r>
            <w:r w:rsidR="004C5414" w:rsidRPr="00030311">
              <w:rPr>
                <w:sz w:val="20"/>
                <w:szCs w:val="20"/>
              </w:rPr>
              <w:t xml:space="preserve"> </w:t>
            </w:r>
            <w:r w:rsidR="006B4C64" w:rsidRPr="00030311">
              <w:rPr>
                <w:sz w:val="20"/>
                <w:szCs w:val="20"/>
              </w:rPr>
              <w:t>din Anexa 4 la Ghidului solicitantului</w:t>
            </w:r>
            <w:r w:rsidR="00612F16">
              <w:rPr>
                <w:sz w:val="20"/>
                <w:szCs w:val="20"/>
              </w:rPr>
              <w:t>, datat</w:t>
            </w:r>
            <w:r w:rsidR="009D2383">
              <w:rPr>
                <w:sz w:val="20"/>
                <w:szCs w:val="20"/>
              </w:rPr>
              <w:t>a</w:t>
            </w:r>
            <w:r w:rsidRPr="00030311">
              <w:rPr>
                <w:sz w:val="20"/>
                <w:szCs w:val="20"/>
              </w:rPr>
              <w:t>, semnat</w:t>
            </w:r>
            <w:r w:rsidR="009D2383">
              <w:rPr>
                <w:sz w:val="20"/>
                <w:szCs w:val="20"/>
              </w:rPr>
              <w:t>a</w:t>
            </w:r>
            <w:r w:rsidRPr="00030311">
              <w:rPr>
                <w:sz w:val="20"/>
                <w:szCs w:val="20"/>
              </w:rPr>
              <w:t xml:space="preserve"> </w:t>
            </w:r>
            <w:r w:rsidR="009D2383">
              <w:rPr>
                <w:sz w:val="20"/>
                <w:szCs w:val="20"/>
              </w:rPr>
              <w:t>s</w:t>
            </w:r>
            <w:r w:rsidRPr="00030311">
              <w:rPr>
                <w:sz w:val="20"/>
                <w:szCs w:val="20"/>
              </w:rPr>
              <w:t>i cu numele complet al persoanei semnatare</w:t>
            </w:r>
            <w:r w:rsidR="007954AD">
              <w:rPr>
                <w:sz w:val="20"/>
                <w:szCs w:val="20"/>
              </w:rPr>
              <w:t>?</w:t>
            </w:r>
          </w:p>
        </w:tc>
        <w:tc>
          <w:tcPr>
            <w:tcW w:w="779" w:type="dxa"/>
          </w:tcPr>
          <w:p w14:paraId="332980E6" w14:textId="77777777" w:rsidR="00CE58AE" w:rsidRPr="00030311" w:rsidRDefault="00CE58AE" w:rsidP="00602D97">
            <w:pPr>
              <w:jc w:val="center"/>
              <w:rPr>
                <w:sz w:val="20"/>
                <w:szCs w:val="20"/>
              </w:rPr>
            </w:pPr>
          </w:p>
        </w:tc>
        <w:tc>
          <w:tcPr>
            <w:tcW w:w="861" w:type="dxa"/>
          </w:tcPr>
          <w:p w14:paraId="5A42C434" w14:textId="77777777" w:rsidR="00CE58AE" w:rsidRPr="00030311" w:rsidRDefault="00CE58AE" w:rsidP="00602D97">
            <w:pPr>
              <w:jc w:val="center"/>
              <w:rPr>
                <w:sz w:val="20"/>
                <w:szCs w:val="20"/>
              </w:rPr>
            </w:pPr>
          </w:p>
        </w:tc>
      </w:tr>
      <w:tr w:rsidR="00CE58AE" w:rsidRPr="00030311" w14:paraId="3055FBFA" w14:textId="77777777" w:rsidTr="00131D09">
        <w:trPr>
          <w:trHeight w:val="645"/>
          <w:jc w:val="center"/>
        </w:trPr>
        <w:tc>
          <w:tcPr>
            <w:tcW w:w="8173" w:type="dxa"/>
            <w:gridSpan w:val="3"/>
          </w:tcPr>
          <w:p w14:paraId="6BD4B96A" w14:textId="1457B0B4" w:rsidR="00CE58AE" w:rsidRPr="00030311" w:rsidRDefault="00285D74" w:rsidP="00962C39">
            <w:pPr>
              <w:numPr>
                <w:ilvl w:val="0"/>
                <w:numId w:val="9"/>
              </w:numPr>
              <w:spacing w:after="120"/>
              <w:jc w:val="both"/>
              <w:rPr>
                <w:sz w:val="20"/>
                <w:szCs w:val="20"/>
              </w:rPr>
            </w:pPr>
            <w:r w:rsidRPr="00030311">
              <w:rPr>
                <w:sz w:val="20"/>
                <w:szCs w:val="20"/>
              </w:rPr>
              <w:t>Declara</w:t>
            </w:r>
            <w:r w:rsidR="009D2383">
              <w:rPr>
                <w:sz w:val="20"/>
                <w:szCs w:val="20"/>
              </w:rPr>
              <w:t>t</w:t>
            </w:r>
            <w:r w:rsidRPr="00030311">
              <w:rPr>
                <w:sz w:val="20"/>
                <w:szCs w:val="20"/>
              </w:rPr>
              <w:t xml:space="preserve">ia privind conformitatea cu ajutorul de </w:t>
            </w:r>
            <w:r w:rsidR="00962C39">
              <w:rPr>
                <w:sz w:val="20"/>
                <w:szCs w:val="20"/>
              </w:rPr>
              <w:t xml:space="preserve">minimis </w:t>
            </w:r>
            <w:r w:rsidRPr="00030311">
              <w:rPr>
                <w:sz w:val="20"/>
                <w:szCs w:val="20"/>
              </w:rPr>
              <w:t xml:space="preserve">(anexa C1.3) a fost </w:t>
            </w:r>
            <w:r w:rsidR="009D2383">
              <w:rPr>
                <w:sz w:val="20"/>
                <w:szCs w:val="20"/>
              </w:rPr>
              <w:t>i</w:t>
            </w:r>
            <w:r w:rsidRPr="00030311">
              <w:rPr>
                <w:sz w:val="20"/>
                <w:szCs w:val="20"/>
              </w:rPr>
              <w:t>nc</w:t>
            </w:r>
            <w:r w:rsidR="009D2383">
              <w:rPr>
                <w:sz w:val="20"/>
                <w:szCs w:val="20"/>
              </w:rPr>
              <w:t>a</w:t>
            </w:r>
            <w:r w:rsidRPr="00030311">
              <w:rPr>
                <w:sz w:val="20"/>
                <w:szCs w:val="20"/>
              </w:rPr>
              <w:t>rcat</w:t>
            </w:r>
            <w:r w:rsidR="009D2383">
              <w:rPr>
                <w:sz w:val="20"/>
                <w:szCs w:val="20"/>
              </w:rPr>
              <w:t>a</w:t>
            </w:r>
            <w:r w:rsidR="00677A55" w:rsidRPr="00030311">
              <w:rPr>
                <w:sz w:val="20"/>
                <w:szCs w:val="20"/>
              </w:rPr>
              <w:t xml:space="preserve"> </w:t>
            </w:r>
            <w:r w:rsidR="009D2383">
              <w:rPr>
                <w:sz w:val="20"/>
                <w:szCs w:val="20"/>
              </w:rPr>
              <w:t>s</w:t>
            </w:r>
            <w:r w:rsidR="00F034CA" w:rsidRPr="00030311">
              <w:rPr>
                <w:sz w:val="20"/>
                <w:szCs w:val="20"/>
              </w:rPr>
              <w:t>i este completat</w:t>
            </w:r>
            <w:r w:rsidR="009D2383">
              <w:rPr>
                <w:sz w:val="20"/>
                <w:szCs w:val="20"/>
              </w:rPr>
              <w:t>a</w:t>
            </w:r>
            <w:r w:rsidR="00F034CA" w:rsidRPr="00030311">
              <w:rPr>
                <w:sz w:val="20"/>
                <w:szCs w:val="20"/>
              </w:rPr>
              <w:t xml:space="preserve"> conform modelului</w:t>
            </w:r>
            <w:r w:rsidR="004C5414" w:rsidRPr="00030311">
              <w:rPr>
                <w:sz w:val="20"/>
                <w:szCs w:val="20"/>
              </w:rPr>
              <w:t xml:space="preserve"> </w:t>
            </w:r>
            <w:r w:rsidR="006B4C64" w:rsidRPr="00030311">
              <w:rPr>
                <w:sz w:val="20"/>
                <w:szCs w:val="20"/>
              </w:rPr>
              <w:t>din Anexa 4 la Ghidului solicitantului</w:t>
            </w:r>
            <w:r w:rsidRPr="00030311">
              <w:rPr>
                <w:sz w:val="20"/>
                <w:szCs w:val="20"/>
              </w:rPr>
              <w:t>, datat</w:t>
            </w:r>
            <w:r w:rsidR="009D2383">
              <w:rPr>
                <w:sz w:val="20"/>
                <w:szCs w:val="20"/>
              </w:rPr>
              <w:t>a</w:t>
            </w:r>
            <w:r w:rsidRPr="00030311">
              <w:rPr>
                <w:sz w:val="20"/>
                <w:szCs w:val="20"/>
              </w:rPr>
              <w:t>, semnat</w:t>
            </w:r>
            <w:r w:rsidR="009D2383">
              <w:rPr>
                <w:sz w:val="20"/>
                <w:szCs w:val="20"/>
              </w:rPr>
              <w:t>a</w:t>
            </w:r>
            <w:r w:rsidRPr="00030311">
              <w:rPr>
                <w:sz w:val="20"/>
                <w:szCs w:val="20"/>
              </w:rPr>
              <w:t xml:space="preserve"> </w:t>
            </w:r>
            <w:r w:rsidR="009D2383">
              <w:rPr>
                <w:sz w:val="20"/>
                <w:szCs w:val="20"/>
              </w:rPr>
              <w:t>s</w:t>
            </w:r>
            <w:r w:rsidRPr="00030311">
              <w:rPr>
                <w:sz w:val="20"/>
                <w:szCs w:val="20"/>
              </w:rPr>
              <w:t>i cu numele complet al persoanei semnatare</w:t>
            </w:r>
            <w:r w:rsidR="007954AD">
              <w:rPr>
                <w:sz w:val="20"/>
                <w:szCs w:val="20"/>
              </w:rPr>
              <w:t>?</w:t>
            </w:r>
          </w:p>
        </w:tc>
        <w:tc>
          <w:tcPr>
            <w:tcW w:w="779" w:type="dxa"/>
          </w:tcPr>
          <w:p w14:paraId="5ADA16E2" w14:textId="77777777" w:rsidR="00CE58AE" w:rsidRPr="00030311" w:rsidRDefault="00CE58AE" w:rsidP="00602D97">
            <w:pPr>
              <w:jc w:val="center"/>
              <w:rPr>
                <w:sz w:val="20"/>
                <w:szCs w:val="20"/>
              </w:rPr>
            </w:pPr>
          </w:p>
        </w:tc>
        <w:tc>
          <w:tcPr>
            <w:tcW w:w="861" w:type="dxa"/>
          </w:tcPr>
          <w:p w14:paraId="7BACD435" w14:textId="77777777" w:rsidR="00CE58AE" w:rsidRPr="00A00C07" w:rsidRDefault="00CE58AE" w:rsidP="00602D97">
            <w:pPr>
              <w:jc w:val="center"/>
              <w:rPr>
                <w:sz w:val="20"/>
                <w:szCs w:val="20"/>
              </w:rPr>
            </w:pPr>
          </w:p>
        </w:tc>
      </w:tr>
      <w:tr w:rsidR="00677A55" w:rsidRPr="00030311" w14:paraId="54AB5777" w14:textId="77777777" w:rsidTr="00131D09">
        <w:trPr>
          <w:trHeight w:val="645"/>
          <w:jc w:val="center"/>
        </w:trPr>
        <w:tc>
          <w:tcPr>
            <w:tcW w:w="8173" w:type="dxa"/>
            <w:gridSpan w:val="3"/>
          </w:tcPr>
          <w:p w14:paraId="6DB07012" w14:textId="3E4BED8D" w:rsidR="00677A55" w:rsidRPr="00030311" w:rsidRDefault="00677A55" w:rsidP="00E841A0">
            <w:pPr>
              <w:numPr>
                <w:ilvl w:val="0"/>
                <w:numId w:val="9"/>
              </w:numPr>
              <w:spacing w:after="120"/>
              <w:jc w:val="both"/>
              <w:rPr>
                <w:sz w:val="20"/>
                <w:szCs w:val="20"/>
              </w:rPr>
            </w:pPr>
            <w:r w:rsidRPr="00030311">
              <w:rPr>
                <w:sz w:val="20"/>
                <w:szCs w:val="20"/>
              </w:rPr>
              <w:t>Declara</w:t>
            </w:r>
            <w:r w:rsidR="009D2383">
              <w:rPr>
                <w:sz w:val="20"/>
                <w:szCs w:val="20"/>
              </w:rPr>
              <w:t>t</w:t>
            </w:r>
            <w:r w:rsidRPr="00030311">
              <w:rPr>
                <w:sz w:val="20"/>
                <w:szCs w:val="20"/>
              </w:rPr>
              <w:t xml:space="preserve">ia privind tipul </w:t>
            </w:r>
            <w:r w:rsidR="009D2383">
              <w:rPr>
                <w:sz w:val="20"/>
                <w:szCs w:val="20"/>
              </w:rPr>
              <w:t>i</w:t>
            </w:r>
            <w:r w:rsidRPr="00030311">
              <w:rPr>
                <w:sz w:val="20"/>
                <w:szCs w:val="20"/>
              </w:rPr>
              <w:t xml:space="preserve">ntreprinderii (anexa C1.4), a fost </w:t>
            </w:r>
            <w:r w:rsidR="009D2383">
              <w:rPr>
                <w:sz w:val="20"/>
                <w:szCs w:val="20"/>
              </w:rPr>
              <w:t>i</w:t>
            </w:r>
            <w:r w:rsidRPr="00030311">
              <w:rPr>
                <w:sz w:val="20"/>
                <w:szCs w:val="20"/>
              </w:rPr>
              <w:t>nc</w:t>
            </w:r>
            <w:r w:rsidR="009D2383">
              <w:rPr>
                <w:sz w:val="20"/>
                <w:szCs w:val="20"/>
              </w:rPr>
              <w:t>a</w:t>
            </w:r>
            <w:r w:rsidRPr="00030311">
              <w:rPr>
                <w:sz w:val="20"/>
                <w:szCs w:val="20"/>
              </w:rPr>
              <w:t>rcat</w:t>
            </w:r>
            <w:r w:rsidR="009D2383">
              <w:rPr>
                <w:sz w:val="20"/>
                <w:szCs w:val="20"/>
              </w:rPr>
              <w:t>a</w:t>
            </w:r>
            <w:r w:rsidRPr="00030311">
              <w:rPr>
                <w:sz w:val="20"/>
                <w:szCs w:val="20"/>
              </w:rPr>
              <w:t xml:space="preserve"> </w:t>
            </w:r>
            <w:r w:rsidR="009D2383">
              <w:rPr>
                <w:sz w:val="20"/>
                <w:szCs w:val="20"/>
              </w:rPr>
              <w:t>s</w:t>
            </w:r>
            <w:r w:rsidRPr="00030311">
              <w:rPr>
                <w:sz w:val="20"/>
                <w:szCs w:val="20"/>
              </w:rPr>
              <w:t>i este completat</w:t>
            </w:r>
            <w:r w:rsidR="009D2383">
              <w:rPr>
                <w:sz w:val="20"/>
                <w:szCs w:val="20"/>
              </w:rPr>
              <w:t>a</w:t>
            </w:r>
            <w:r w:rsidRPr="00030311">
              <w:rPr>
                <w:sz w:val="20"/>
                <w:szCs w:val="20"/>
              </w:rPr>
              <w:t xml:space="preserve"> conform modelului din Anexa 4 la Ghidului solicitantului, datat</w:t>
            </w:r>
            <w:r w:rsidR="009D2383">
              <w:rPr>
                <w:sz w:val="20"/>
                <w:szCs w:val="20"/>
              </w:rPr>
              <w:t>a</w:t>
            </w:r>
            <w:r w:rsidRPr="00030311">
              <w:rPr>
                <w:sz w:val="20"/>
                <w:szCs w:val="20"/>
              </w:rPr>
              <w:t>, semnat</w:t>
            </w:r>
            <w:r w:rsidR="009D2383">
              <w:rPr>
                <w:sz w:val="20"/>
                <w:szCs w:val="20"/>
              </w:rPr>
              <w:t>a</w:t>
            </w:r>
            <w:r w:rsidRPr="00030311">
              <w:rPr>
                <w:sz w:val="20"/>
                <w:szCs w:val="20"/>
              </w:rPr>
              <w:t xml:space="preserve"> </w:t>
            </w:r>
            <w:r w:rsidR="009D2383">
              <w:rPr>
                <w:sz w:val="20"/>
                <w:szCs w:val="20"/>
              </w:rPr>
              <w:t>s</w:t>
            </w:r>
            <w:r w:rsidRPr="00030311">
              <w:rPr>
                <w:sz w:val="20"/>
                <w:szCs w:val="20"/>
              </w:rPr>
              <w:t>i cu numele complet al persoanei semnatare</w:t>
            </w:r>
            <w:r w:rsidR="007954AD">
              <w:rPr>
                <w:sz w:val="20"/>
                <w:szCs w:val="20"/>
              </w:rPr>
              <w:t>?</w:t>
            </w:r>
          </w:p>
        </w:tc>
        <w:tc>
          <w:tcPr>
            <w:tcW w:w="779" w:type="dxa"/>
          </w:tcPr>
          <w:p w14:paraId="24C862F8" w14:textId="77777777" w:rsidR="00677A55" w:rsidRPr="00030311" w:rsidRDefault="00677A55" w:rsidP="00602D97">
            <w:pPr>
              <w:jc w:val="center"/>
              <w:rPr>
                <w:sz w:val="20"/>
                <w:szCs w:val="20"/>
              </w:rPr>
            </w:pPr>
          </w:p>
        </w:tc>
        <w:tc>
          <w:tcPr>
            <w:tcW w:w="861" w:type="dxa"/>
          </w:tcPr>
          <w:p w14:paraId="36898475" w14:textId="77777777" w:rsidR="00677A55" w:rsidRPr="00030311" w:rsidRDefault="00677A55" w:rsidP="00602D97">
            <w:pPr>
              <w:jc w:val="center"/>
              <w:rPr>
                <w:sz w:val="20"/>
                <w:szCs w:val="20"/>
              </w:rPr>
            </w:pPr>
          </w:p>
        </w:tc>
      </w:tr>
      <w:tr w:rsidR="00CE58AE" w:rsidRPr="00030311" w14:paraId="4A5FD314" w14:textId="77777777" w:rsidTr="00131D09">
        <w:trPr>
          <w:trHeight w:val="645"/>
          <w:jc w:val="center"/>
        </w:trPr>
        <w:tc>
          <w:tcPr>
            <w:tcW w:w="8173" w:type="dxa"/>
            <w:gridSpan w:val="3"/>
          </w:tcPr>
          <w:p w14:paraId="4C475DB3" w14:textId="63FB6483" w:rsidR="00CE58AE" w:rsidRPr="00030311" w:rsidRDefault="00285D74" w:rsidP="00E841A0">
            <w:pPr>
              <w:numPr>
                <w:ilvl w:val="0"/>
                <w:numId w:val="9"/>
              </w:numPr>
              <w:spacing w:after="120"/>
              <w:jc w:val="both"/>
              <w:rPr>
                <w:sz w:val="20"/>
                <w:szCs w:val="20"/>
              </w:rPr>
            </w:pPr>
            <w:r w:rsidRPr="00030311">
              <w:rPr>
                <w:sz w:val="20"/>
                <w:szCs w:val="20"/>
              </w:rPr>
              <w:t>Declara</w:t>
            </w:r>
            <w:r w:rsidR="009D2383">
              <w:rPr>
                <w:sz w:val="20"/>
                <w:szCs w:val="20"/>
              </w:rPr>
              <w:t>t</w:t>
            </w:r>
            <w:r w:rsidRPr="00030311">
              <w:rPr>
                <w:sz w:val="20"/>
                <w:szCs w:val="20"/>
              </w:rPr>
              <w:t>ia privind eligibilitatea TVA (anexa C1.</w:t>
            </w:r>
            <w:r w:rsidR="00677A55" w:rsidRPr="00030311">
              <w:rPr>
                <w:sz w:val="20"/>
                <w:szCs w:val="20"/>
              </w:rPr>
              <w:t>5</w:t>
            </w:r>
            <w:r w:rsidRPr="00030311">
              <w:rPr>
                <w:sz w:val="20"/>
                <w:szCs w:val="20"/>
              </w:rPr>
              <w:t xml:space="preserve">), a fost </w:t>
            </w:r>
            <w:r w:rsidR="009D2383">
              <w:rPr>
                <w:sz w:val="20"/>
                <w:szCs w:val="20"/>
              </w:rPr>
              <w:t>i</w:t>
            </w:r>
            <w:r w:rsidRPr="00030311">
              <w:rPr>
                <w:sz w:val="20"/>
                <w:szCs w:val="20"/>
              </w:rPr>
              <w:t>nc</w:t>
            </w:r>
            <w:r w:rsidR="009D2383">
              <w:rPr>
                <w:sz w:val="20"/>
                <w:szCs w:val="20"/>
              </w:rPr>
              <w:t>a</w:t>
            </w:r>
            <w:r w:rsidRPr="00030311">
              <w:rPr>
                <w:sz w:val="20"/>
                <w:szCs w:val="20"/>
              </w:rPr>
              <w:t>rcat</w:t>
            </w:r>
            <w:r w:rsidR="009D2383">
              <w:rPr>
                <w:sz w:val="20"/>
                <w:szCs w:val="20"/>
              </w:rPr>
              <w:t>a</w:t>
            </w:r>
            <w:r w:rsidRPr="00030311">
              <w:rPr>
                <w:sz w:val="20"/>
                <w:szCs w:val="20"/>
              </w:rPr>
              <w:t xml:space="preserve"> </w:t>
            </w:r>
            <w:r w:rsidR="009D2383">
              <w:rPr>
                <w:sz w:val="20"/>
                <w:szCs w:val="20"/>
              </w:rPr>
              <w:t>s</w:t>
            </w:r>
            <w:r w:rsidR="00F034CA" w:rsidRPr="00030311">
              <w:rPr>
                <w:sz w:val="20"/>
                <w:szCs w:val="20"/>
              </w:rPr>
              <w:t>i este completat</w:t>
            </w:r>
            <w:r w:rsidR="009D2383">
              <w:rPr>
                <w:sz w:val="20"/>
                <w:szCs w:val="20"/>
              </w:rPr>
              <w:t>a</w:t>
            </w:r>
            <w:r w:rsidR="00F034CA" w:rsidRPr="00030311">
              <w:rPr>
                <w:sz w:val="20"/>
                <w:szCs w:val="20"/>
              </w:rPr>
              <w:t xml:space="preserve"> conform modelului</w:t>
            </w:r>
            <w:r w:rsidR="004C5414" w:rsidRPr="00030311">
              <w:rPr>
                <w:sz w:val="20"/>
                <w:szCs w:val="20"/>
              </w:rPr>
              <w:t xml:space="preserve"> </w:t>
            </w:r>
            <w:r w:rsidR="006B4C64" w:rsidRPr="00030311">
              <w:rPr>
                <w:sz w:val="20"/>
                <w:szCs w:val="20"/>
              </w:rPr>
              <w:t>din Anexa 4 la Ghidului solicitantului</w:t>
            </w:r>
            <w:r w:rsidRPr="00030311">
              <w:rPr>
                <w:sz w:val="20"/>
                <w:szCs w:val="20"/>
              </w:rPr>
              <w:t>, datat</w:t>
            </w:r>
            <w:r w:rsidR="009D2383">
              <w:rPr>
                <w:sz w:val="20"/>
                <w:szCs w:val="20"/>
              </w:rPr>
              <w:t>a</w:t>
            </w:r>
            <w:r w:rsidRPr="00030311">
              <w:rPr>
                <w:sz w:val="20"/>
                <w:szCs w:val="20"/>
              </w:rPr>
              <w:t>, semnat</w:t>
            </w:r>
            <w:r w:rsidR="009D2383">
              <w:rPr>
                <w:sz w:val="20"/>
                <w:szCs w:val="20"/>
              </w:rPr>
              <w:t>a</w:t>
            </w:r>
            <w:r w:rsidRPr="00030311">
              <w:rPr>
                <w:sz w:val="20"/>
                <w:szCs w:val="20"/>
              </w:rPr>
              <w:t xml:space="preserve"> </w:t>
            </w:r>
            <w:r w:rsidR="009D2383">
              <w:rPr>
                <w:sz w:val="20"/>
                <w:szCs w:val="20"/>
              </w:rPr>
              <w:t>s</w:t>
            </w:r>
            <w:r w:rsidRPr="00030311">
              <w:rPr>
                <w:sz w:val="20"/>
                <w:szCs w:val="20"/>
              </w:rPr>
              <w:t>i cu numele complet al persoanei semnatare</w:t>
            </w:r>
            <w:r w:rsidR="007954AD">
              <w:rPr>
                <w:sz w:val="20"/>
                <w:szCs w:val="20"/>
              </w:rPr>
              <w:t>?</w:t>
            </w:r>
          </w:p>
        </w:tc>
        <w:tc>
          <w:tcPr>
            <w:tcW w:w="779" w:type="dxa"/>
          </w:tcPr>
          <w:p w14:paraId="68E28453" w14:textId="77777777" w:rsidR="00CE58AE" w:rsidRPr="00030311" w:rsidRDefault="00CE58AE" w:rsidP="00602D97">
            <w:pPr>
              <w:jc w:val="center"/>
              <w:rPr>
                <w:sz w:val="20"/>
                <w:szCs w:val="20"/>
              </w:rPr>
            </w:pPr>
          </w:p>
        </w:tc>
        <w:tc>
          <w:tcPr>
            <w:tcW w:w="861" w:type="dxa"/>
          </w:tcPr>
          <w:p w14:paraId="54FB5E5C" w14:textId="77777777" w:rsidR="00CE58AE" w:rsidRPr="00A00C07" w:rsidRDefault="00CE58AE" w:rsidP="00602D97">
            <w:pPr>
              <w:jc w:val="center"/>
              <w:rPr>
                <w:sz w:val="20"/>
                <w:szCs w:val="20"/>
              </w:rPr>
            </w:pPr>
          </w:p>
        </w:tc>
      </w:tr>
      <w:tr w:rsidR="00FC2DEA" w:rsidRPr="00030311" w14:paraId="58AFC8BC" w14:textId="77777777" w:rsidTr="00131D09">
        <w:trPr>
          <w:trHeight w:val="645"/>
          <w:jc w:val="center"/>
        </w:trPr>
        <w:tc>
          <w:tcPr>
            <w:tcW w:w="8173" w:type="dxa"/>
            <w:gridSpan w:val="3"/>
          </w:tcPr>
          <w:p w14:paraId="59317012" w14:textId="0FE51FA3" w:rsidR="00FC2DEA" w:rsidRPr="00030311" w:rsidRDefault="00581A80" w:rsidP="007954AD">
            <w:pPr>
              <w:numPr>
                <w:ilvl w:val="0"/>
                <w:numId w:val="9"/>
              </w:numPr>
              <w:spacing w:after="120"/>
              <w:jc w:val="both"/>
              <w:rPr>
                <w:sz w:val="20"/>
                <w:szCs w:val="20"/>
              </w:rPr>
            </w:pPr>
            <w:r>
              <w:rPr>
                <w:sz w:val="20"/>
                <w:szCs w:val="20"/>
              </w:rPr>
              <w:t>Declara</w:t>
            </w:r>
            <w:r w:rsidR="009D2383">
              <w:rPr>
                <w:sz w:val="20"/>
                <w:szCs w:val="20"/>
              </w:rPr>
              <w:t>t</w:t>
            </w:r>
            <w:r>
              <w:rPr>
                <w:sz w:val="20"/>
                <w:szCs w:val="20"/>
              </w:rPr>
              <w:t>iile</w:t>
            </w:r>
            <w:r w:rsidR="00FC2DEA" w:rsidRPr="00030311">
              <w:rPr>
                <w:sz w:val="20"/>
                <w:szCs w:val="20"/>
              </w:rPr>
              <w:t xml:space="preserve"> privind conflictul de interese (anexa C1.</w:t>
            </w:r>
            <w:r w:rsidR="00677A55" w:rsidRPr="00030311">
              <w:rPr>
                <w:sz w:val="20"/>
                <w:szCs w:val="20"/>
              </w:rPr>
              <w:t>6</w:t>
            </w:r>
            <w:r w:rsidR="00FC2DEA" w:rsidRPr="00030311">
              <w:rPr>
                <w:sz w:val="20"/>
                <w:szCs w:val="20"/>
              </w:rPr>
              <w:t>.), a</w:t>
            </w:r>
            <w:r>
              <w:rPr>
                <w:sz w:val="20"/>
                <w:szCs w:val="20"/>
              </w:rPr>
              <w:t>u</w:t>
            </w:r>
            <w:r w:rsidR="00FC2DEA" w:rsidRPr="00030311">
              <w:rPr>
                <w:sz w:val="20"/>
                <w:szCs w:val="20"/>
              </w:rPr>
              <w:t xml:space="preserve"> fost </w:t>
            </w:r>
            <w:r w:rsidR="009D2383">
              <w:rPr>
                <w:sz w:val="20"/>
                <w:szCs w:val="20"/>
              </w:rPr>
              <w:t>i</w:t>
            </w:r>
            <w:r w:rsidR="00FC2DEA" w:rsidRPr="00030311">
              <w:rPr>
                <w:sz w:val="20"/>
                <w:szCs w:val="20"/>
              </w:rPr>
              <w:t>nc</w:t>
            </w:r>
            <w:r w:rsidR="009D2383">
              <w:rPr>
                <w:sz w:val="20"/>
                <w:szCs w:val="20"/>
              </w:rPr>
              <w:t>a</w:t>
            </w:r>
            <w:r w:rsidR="00FC2DEA" w:rsidRPr="00030311">
              <w:rPr>
                <w:sz w:val="20"/>
                <w:szCs w:val="20"/>
              </w:rPr>
              <w:t>rcat</w:t>
            </w:r>
            <w:r>
              <w:rPr>
                <w:sz w:val="20"/>
                <w:szCs w:val="20"/>
              </w:rPr>
              <w:t>e</w:t>
            </w:r>
            <w:r w:rsidR="00FC2DEA" w:rsidRPr="00030311">
              <w:rPr>
                <w:sz w:val="20"/>
                <w:szCs w:val="20"/>
              </w:rPr>
              <w:t xml:space="preserve"> </w:t>
            </w:r>
            <w:r w:rsidR="009D2383">
              <w:rPr>
                <w:sz w:val="20"/>
                <w:szCs w:val="20"/>
              </w:rPr>
              <w:t>s</w:t>
            </w:r>
            <w:r w:rsidR="00F034CA" w:rsidRPr="00030311">
              <w:rPr>
                <w:sz w:val="20"/>
                <w:szCs w:val="20"/>
              </w:rPr>
              <w:t xml:space="preserve">i </w:t>
            </w:r>
            <w:r>
              <w:rPr>
                <w:sz w:val="20"/>
                <w:szCs w:val="20"/>
              </w:rPr>
              <w:t>sunt</w:t>
            </w:r>
            <w:r w:rsidR="00F034CA" w:rsidRPr="00030311">
              <w:rPr>
                <w:sz w:val="20"/>
                <w:szCs w:val="20"/>
              </w:rPr>
              <w:t xml:space="preserve"> completat</w:t>
            </w:r>
            <w:r>
              <w:rPr>
                <w:sz w:val="20"/>
                <w:szCs w:val="20"/>
              </w:rPr>
              <w:t>e</w:t>
            </w:r>
            <w:r w:rsidR="00F034CA" w:rsidRPr="00030311">
              <w:rPr>
                <w:sz w:val="20"/>
                <w:szCs w:val="20"/>
              </w:rPr>
              <w:t xml:space="preserve"> conform modelului</w:t>
            </w:r>
            <w:r w:rsidR="004C5414" w:rsidRPr="00030311">
              <w:rPr>
                <w:sz w:val="20"/>
                <w:szCs w:val="20"/>
              </w:rPr>
              <w:t xml:space="preserve"> </w:t>
            </w:r>
            <w:r w:rsidR="006B4C64" w:rsidRPr="00030311">
              <w:rPr>
                <w:sz w:val="20"/>
                <w:szCs w:val="20"/>
              </w:rPr>
              <w:t>din Anexa 4 la Ghidului solicitantului</w:t>
            </w:r>
            <w:r w:rsidR="00FC2DEA" w:rsidRPr="00030311">
              <w:rPr>
                <w:sz w:val="20"/>
                <w:szCs w:val="20"/>
              </w:rPr>
              <w:t>, datat</w:t>
            </w:r>
            <w:r>
              <w:rPr>
                <w:sz w:val="20"/>
                <w:szCs w:val="20"/>
              </w:rPr>
              <w:t>e</w:t>
            </w:r>
            <w:r w:rsidR="00DF7616">
              <w:rPr>
                <w:sz w:val="20"/>
                <w:szCs w:val="20"/>
              </w:rPr>
              <w:t>,</w:t>
            </w:r>
            <w:r w:rsidR="00FC2DEA" w:rsidRPr="00030311">
              <w:rPr>
                <w:sz w:val="20"/>
                <w:szCs w:val="20"/>
              </w:rPr>
              <w:t xml:space="preserve"> semnat</w:t>
            </w:r>
            <w:r>
              <w:rPr>
                <w:sz w:val="20"/>
                <w:szCs w:val="20"/>
              </w:rPr>
              <w:t>e</w:t>
            </w:r>
            <w:r w:rsidR="00FC2DEA" w:rsidRPr="00030311">
              <w:rPr>
                <w:sz w:val="20"/>
                <w:szCs w:val="20"/>
              </w:rPr>
              <w:t xml:space="preserve"> </w:t>
            </w:r>
            <w:r w:rsidR="009D2383">
              <w:rPr>
                <w:sz w:val="20"/>
                <w:szCs w:val="20"/>
              </w:rPr>
              <w:t>s</w:t>
            </w:r>
            <w:r w:rsidR="00FC2DEA" w:rsidRPr="00030311">
              <w:rPr>
                <w:sz w:val="20"/>
                <w:szCs w:val="20"/>
              </w:rPr>
              <w:t>i cu numele complet al persoane</w:t>
            </w:r>
            <w:r w:rsidR="006D37DB">
              <w:rPr>
                <w:sz w:val="20"/>
                <w:szCs w:val="20"/>
              </w:rPr>
              <w:t>lor</w:t>
            </w:r>
            <w:r w:rsidR="00FC2DEA" w:rsidRPr="00030311">
              <w:rPr>
                <w:sz w:val="20"/>
                <w:szCs w:val="20"/>
              </w:rPr>
              <w:t xml:space="preserve"> semnatare</w:t>
            </w:r>
            <w:r w:rsidR="007954AD">
              <w:rPr>
                <w:sz w:val="20"/>
                <w:szCs w:val="20"/>
              </w:rPr>
              <w:t>?</w:t>
            </w:r>
          </w:p>
        </w:tc>
        <w:tc>
          <w:tcPr>
            <w:tcW w:w="779" w:type="dxa"/>
          </w:tcPr>
          <w:p w14:paraId="58A53928" w14:textId="77777777" w:rsidR="00FC2DEA" w:rsidRPr="00030311" w:rsidRDefault="00FC2DEA" w:rsidP="00470A6A">
            <w:pPr>
              <w:jc w:val="center"/>
              <w:rPr>
                <w:sz w:val="20"/>
                <w:szCs w:val="20"/>
              </w:rPr>
            </w:pPr>
          </w:p>
        </w:tc>
        <w:tc>
          <w:tcPr>
            <w:tcW w:w="861" w:type="dxa"/>
          </w:tcPr>
          <w:p w14:paraId="558E8C78" w14:textId="77777777" w:rsidR="00FC2DEA" w:rsidRPr="00A00C07" w:rsidRDefault="00FC2DEA" w:rsidP="00470A6A">
            <w:pPr>
              <w:jc w:val="center"/>
              <w:rPr>
                <w:sz w:val="20"/>
                <w:szCs w:val="20"/>
              </w:rPr>
            </w:pPr>
          </w:p>
        </w:tc>
      </w:tr>
      <w:tr w:rsidR="00C539B6" w:rsidRPr="00030311" w14:paraId="2B4EFA4D" w14:textId="77777777" w:rsidTr="00131D09">
        <w:trPr>
          <w:trHeight w:val="349"/>
          <w:jc w:val="center"/>
        </w:trPr>
        <w:tc>
          <w:tcPr>
            <w:tcW w:w="8173" w:type="dxa"/>
            <w:gridSpan w:val="3"/>
          </w:tcPr>
          <w:p w14:paraId="7DD9F0E4" w14:textId="7724D7B5" w:rsidR="00C539B6" w:rsidRPr="00C539B6" w:rsidRDefault="00C539B6" w:rsidP="00C539B6">
            <w:pPr>
              <w:pStyle w:val="ListParagraph"/>
              <w:numPr>
                <w:ilvl w:val="0"/>
                <w:numId w:val="9"/>
              </w:numPr>
              <w:autoSpaceDE w:val="0"/>
              <w:spacing w:after="120"/>
              <w:jc w:val="both"/>
              <w:rPr>
                <w:b/>
              </w:rPr>
            </w:pPr>
            <w:r w:rsidRPr="0041500E">
              <w:rPr>
                <w:noProof/>
                <w:sz w:val="20"/>
                <w:szCs w:val="20"/>
                <w:lang w:val="ro-RO"/>
              </w:rPr>
              <w:t>Consimțământul privind prelucrarea datelor cu caracter personal (anexa C1.7.), au fost incarcate si sunt completate conform modelului din Anexa 4 la Ghidului solicitantului, datate, semnate si cu numele complet al persoanelor semnatare</w:t>
            </w:r>
            <w:r>
              <w:rPr>
                <w:sz w:val="20"/>
                <w:szCs w:val="20"/>
              </w:rPr>
              <w:t>?</w:t>
            </w:r>
          </w:p>
        </w:tc>
        <w:tc>
          <w:tcPr>
            <w:tcW w:w="779" w:type="dxa"/>
          </w:tcPr>
          <w:p w14:paraId="2CFB4A66" w14:textId="77777777" w:rsidR="00C539B6" w:rsidRPr="00030311" w:rsidRDefault="00C539B6" w:rsidP="00470A6A">
            <w:pPr>
              <w:jc w:val="center"/>
              <w:rPr>
                <w:sz w:val="20"/>
                <w:szCs w:val="20"/>
              </w:rPr>
            </w:pPr>
          </w:p>
        </w:tc>
        <w:tc>
          <w:tcPr>
            <w:tcW w:w="861" w:type="dxa"/>
          </w:tcPr>
          <w:p w14:paraId="3F61F05D" w14:textId="77777777" w:rsidR="00C539B6" w:rsidRPr="00030311" w:rsidRDefault="00C539B6" w:rsidP="00470A6A">
            <w:pPr>
              <w:jc w:val="center"/>
              <w:rPr>
                <w:sz w:val="20"/>
                <w:szCs w:val="20"/>
                <w:lang w:val="fr-FR"/>
              </w:rPr>
            </w:pPr>
          </w:p>
        </w:tc>
      </w:tr>
      <w:tr w:rsidR="00962C39" w:rsidRPr="00030311" w14:paraId="12ED7714" w14:textId="77777777" w:rsidTr="00131D09">
        <w:trPr>
          <w:trHeight w:val="349"/>
          <w:jc w:val="center"/>
        </w:trPr>
        <w:tc>
          <w:tcPr>
            <w:tcW w:w="8173" w:type="dxa"/>
            <w:gridSpan w:val="3"/>
          </w:tcPr>
          <w:p w14:paraId="6AB4B8C6" w14:textId="5B7426CD" w:rsidR="00962C39" w:rsidRPr="00030311" w:rsidRDefault="00962C39" w:rsidP="007954AD">
            <w:pPr>
              <w:numPr>
                <w:ilvl w:val="0"/>
                <w:numId w:val="9"/>
              </w:numPr>
              <w:spacing w:after="120"/>
              <w:jc w:val="both"/>
              <w:rPr>
                <w:sz w:val="20"/>
                <w:szCs w:val="20"/>
              </w:rPr>
            </w:pPr>
            <w:r w:rsidRPr="00962C39">
              <w:rPr>
                <w:sz w:val="20"/>
                <w:szCs w:val="20"/>
              </w:rPr>
              <w:t>Act</w:t>
            </w:r>
            <w:r>
              <w:rPr>
                <w:sz w:val="20"/>
                <w:szCs w:val="20"/>
              </w:rPr>
              <w:t>ul</w:t>
            </w:r>
            <w:r w:rsidRPr="00962C39">
              <w:rPr>
                <w:sz w:val="20"/>
                <w:szCs w:val="20"/>
              </w:rPr>
              <w:t xml:space="preserve"> constitutiv al solicitantului (anexa C2.1), a fost </w:t>
            </w:r>
            <w:r w:rsidR="009D2383">
              <w:rPr>
                <w:sz w:val="20"/>
                <w:szCs w:val="20"/>
              </w:rPr>
              <w:t>i</w:t>
            </w:r>
            <w:r w:rsidRPr="00962C39">
              <w:rPr>
                <w:sz w:val="20"/>
                <w:szCs w:val="20"/>
              </w:rPr>
              <w:t>nc</w:t>
            </w:r>
            <w:r w:rsidR="009D2383">
              <w:rPr>
                <w:sz w:val="20"/>
                <w:szCs w:val="20"/>
              </w:rPr>
              <w:t>a</w:t>
            </w:r>
            <w:r w:rsidRPr="00962C39">
              <w:rPr>
                <w:sz w:val="20"/>
                <w:szCs w:val="20"/>
              </w:rPr>
              <w:t>rcat?</w:t>
            </w:r>
          </w:p>
        </w:tc>
        <w:tc>
          <w:tcPr>
            <w:tcW w:w="779" w:type="dxa"/>
          </w:tcPr>
          <w:p w14:paraId="32217406" w14:textId="77777777" w:rsidR="00962C39" w:rsidRPr="00030311" w:rsidRDefault="00962C39" w:rsidP="00470A6A">
            <w:pPr>
              <w:jc w:val="center"/>
              <w:rPr>
                <w:sz w:val="20"/>
                <w:szCs w:val="20"/>
              </w:rPr>
            </w:pPr>
          </w:p>
        </w:tc>
        <w:tc>
          <w:tcPr>
            <w:tcW w:w="861" w:type="dxa"/>
          </w:tcPr>
          <w:p w14:paraId="486CD9D4" w14:textId="77777777" w:rsidR="00962C39" w:rsidRPr="00030311" w:rsidRDefault="00962C39" w:rsidP="00470A6A">
            <w:pPr>
              <w:jc w:val="center"/>
              <w:rPr>
                <w:sz w:val="20"/>
                <w:szCs w:val="20"/>
                <w:lang w:val="fr-FR"/>
              </w:rPr>
            </w:pPr>
          </w:p>
        </w:tc>
      </w:tr>
      <w:tr w:rsidR="00FC2DEA" w:rsidRPr="00030311" w14:paraId="12DF0277" w14:textId="77777777" w:rsidTr="00131D09">
        <w:trPr>
          <w:trHeight w:val="439"/>
          <w:jc w:val="center"/>
        </w:trPr>
        <w:tc>
          <w:tcPr>
            <w:tcW w:w="8173" w:type="dxa"/>
            <w:gridSpan w:val="3"/>
          </w:tcPr>
          <w:p w14:paraId="474C47BA" w14:textId="12015D9E" w:rsidR="00FC2DEA" w:rsidRPr="00030311" w:rsidRDefault="00962C39" w:rsidP="009C358C">
            <w:pPr>
              <w:numPr>
                <w:ilvl w:val="0"/>
                <w:numId w:val="9"/>
              </w:numPr>
              <w:spacing w:after="120"/>
              <w:jc w:val="both"/>
              <w:rPr>
                <w:sz w:val="20"/>
                <w:szCs w:val="20"/>
              </w:rPr>
            </w:pPr>
            <w:r w:rsidRPr="00962C39">
              <w:rPr>
                <w:iCs/>
                <w:sz w:val="20"/>
                <w:szCs w:val="20"/>
              </w:rPr>
              <w:t>Certificatul constatator d</w:t>
            </w:r>
            <w:r w:rsidR="00AD12FB">
              <w:rPr>
                <w:iCs/>
                <w:sz w:val="20"/>
                <w:szCs w:val="20"/>
              </w:rPr>
              <w:t>e la Registrul Comertului (anex</w:t>
            </w:r>
            <w:r w:rsidRPr="00962C39">
              <w:rPr>
                <w:iCs/>
                <w:sz w:val="20"/>
                <w:szCs w:val="20"/>
              </w:rPr>
              <w:t>a C2.</w:t>
            </w:r>
            <w:r w:rsidR="009C358C">
              <w:rPr>
                <w:iCs/>
                <w:sz w:val="20"/>
                <w:szCs w:val="20"/>
              </w:rPr>
              <w:t>2</w:t>
            </w:r>
            <w:r w:rsidRPr="00962C39">
              <w:rPr>
                <w:iCs/>
                <w:sz w:val="20"/>
                <w:szCs w:val="20"/>
              </w:rPr>
              <w:t xml:space="preserve">), a fost </w:t>
            </w:r>
            <w:r w:rsidR="009D2383">
              <w:rPr>
                <w:iCs/>
                <w:sz w:val="20"/>
                <w:szCs w:val="20"/>
              </w:rPr>
              <w:t>i</w:t>
            </w:r>
            <w:r w:rsidRPr="00962C39">
              <w:rPr>
                <w:iCs/>
                <w:sz w:val="20"/>
                <w:szCs w:val="20"/>
              </w:rPr>
              <w:t>nc</w:t>
            </w:r>
            <w:r w:rsidR="009D2383">
              <w:rPr>
                <w:iCs/>
                <w:sz w:val="20"/>
                <w:szCs w:val="20"/>
              </w:rPr>
              <w:t>a</w:t>
            </w:r>
            <w:r w:rsidRPr="00962C39">
              <w:rPr>
                <w:iCs/>
                <w:sz w:val="20"/>
                <w:szCs w:val="20"/>
              </w:rPr>
              <w:t>rcat</w:t>
            </w:r>
            <w:r w:rsidR="009D2383">
              <w:rPr>
                <w:iCs/>
                <w:sz w:val="20"/>
                <w:szCs w:val="20"/>
              </w:rPr>
              <w:t>a</w:t>
            </w:r>
            <w:r w:rsidRPr="00962C39">
              <w:rPr>
                <w:iCs/>
                <w:sz w:val="20"/>
                <w:szCs w:val="20"/>
              </w:rPr>
              <w:t>?</w:t>
            </w:r>
          </w:p>
        </w:tc>
        <w:tc>
          <w:tcPr>
            <w:tcW w:w="779" w:type="dxa"/>
          </w:tcPr>
          <w:p w14:paraId="54688F46" w14:textId="77777777" w:rsidR="00FC2DEA" w:rsidRPr="00030311" w:rsidRDefault="00FC2DEA" w:rsidP="00470A6A">
            <w:pPr>
              <w:jc w:val="center"/>
              <w:rPr>
                <w:sz w:val="20"/>
                <w:szCs w:val="20"/>
              </w:rPr>
            </w:pPr>
          </w:p>
        </w:tc>
        <w:tc>
          <w:tcPr>
            <w:tcW w:w="861" w:type="dxa"/>
          </w:tcPr>
          <w:p w14:paraId="4A4D4F10" w14:textId="77777777" w:rsidR="00FC2DEA" w:rsidRPr="00030311" w:rsidRDefault="00FC2DEA" w:rsidP="00470A6A">
            <w:pPr>
              <w:jc w:val="center"/>
              <w:rPr>
                <w:sz w:val="20"/>
                <w:szCs w:val="20"/>
                <w:lang w:val="fr-FR"/>
              </w:rPr>
            </w:pPr>
          </w:p>
        </w:tc>
      </w:tr>
      <w:tr w:rsidR="00FF7419" w:rsidRPr="00030311" w14:paraId="6E9F27E7" w14:textId="77777777" w:rsidTr="00131D09">
        <w:trPr>
          <w:trHeight w:val="439"/>
          <w:jc w:val="center"/>
        </w:trPr>
        <w:tc>
          <w:tcPr>
            <w:tcW w:w="8173" w:type="dxa"/>
            <w:gridSpan w:val="3"/>
          </w:tcPr>
          <w:p w14:paraId="27808987" w14:textId="4FA15006" w:rsidR="00FF7419" w:rsidRPr="006C4F46" w:rsidRDefault="00FF7419" w:rsidP="009C358C">
            <w:pPr>
              <w:numPr>
                <w:ilvl w:val="0"/>
                <w:numId w:val="9"/>
              </w:numPr>
              <w:spacing w:after="120"/>
              <w:jc w:val="both"/>
              <w:rPr>
                <w:iCs/>
                <w:sz w:val="20"/>
                <w:szCs w:val="20"/>
              </w:rPr>
            </w:pPr>
            <w:r>
              <w:rPr>
                <w:iCs/>
                <w:sz w:val="20"/>
                <w:szCs w:val="20"/>
              </w:rPr>
              <w:t>Extrasul Revisal (anex</w:t>
            </w:r>
            <w:r w:rsidRPr="00962C39">
              <w:rPr>
                <w:iCs/>
                <w:sz w:val="20"/>
                <w:szCs w:val="20"/>
              </w:rPr>
              <w:t>a C2.</w:t>
            </w:r>
            <w:r>
              <w:rPr>
                <w:iCs/>
                <w:sz w:val="20"/>
                <w:szCs w:val="20"/>
              </w:rPr>
              <w:t>3</w:t>
            </w:r>
            <w:r w:rsidRPr="00962C39">
              <w:rPr>
                <w:iCs/>
                <w:sz w:val="20"/>
                <w:szCs w:val="20"/>
              </w:rPr>
              <w:t xml:space="preserve">), a fost </w:t>
            </w:r>
            <w:r>
              <w:rPr>
                <w:iCs/>
                <w:sz w:val="20"/>
                <w:szCs w:val="20"/>
              </w:rPr>
              <w:t>i</w:t>
            </w:r>
            <w:r w:rsidRPr="00962C39">
              <w:rPr>
                <w:iCs/>
                <w:sz w:val="20"/>
                <w:szCs w:val="20"/>
              </w:rPr>
              <w:t>nc</w:t>
            </w:r>
            <w:r>
              <w:rPr>
                <w:iCs/>
                <w:sz w:val="20"/>
                <w:szCs w:val="20"/>
              </w:rPr>
              <w:t>a</w:t>
            </w:r>
            <w:r w:rsidRPr="00962C39">
              <w:rPr>
                <w:iCs/>
                <w:sz w:val="20"/>
                <w:szCs w:val="20"/>
              </w:rPr>
              <w:t>rcat</w:t>
            </w:r>
            <w:r>
              <w:rPr>
                <w:iCs/>
                <w:sz w:val="20"/>
                <w:szCs w:val="20"/>
              </w:rPr>
              <w:t>a?</w:t>
            </w:r>
          </w:p>
        </w:tc>
        <w:tc>
          <w:tcPr>
            <w:tcW w:w="779" w:type="dxa"/>
          </w:tcPr>
          <w:p w14:paraId="0928CD26" w14:textId="77777777" w:rsidR="00FF7419" w:rsidRPr="00030311" w:rsidRDefault="00FF7419" w:rsidP="00470A6A">
            <w:pPr>
              <w:jc w:val="center"/>
              <w:rPr>
                <w:sz w:val="20"/>
                <w:szCs w:val="20"/>
              </w:rPr>
            </w:pPr>
          </w:p>
        </w:tc>
        <w:tc>
          <w:tcPr>
            <w:tcW w:w="861" w:type="dxa"/>
          </w:tcPr>
          <w:p w14:paraId="7D52DAC1" w14:textId="77777777" w:rsidR="00FF7419" w:rsidRPr="00030311" w:rsidRDefault="00FF7419" w:rsidP="00470A6A">
            <w:pPr>
              <w:jc w:val="center"/>
              <w:rPr>
                <w:sz w:val="20"/>
                <w:szCs w:val="20"/>
                <w:lang w:val="fr-FR"/>
              </w:rPr>
            </w:pPr>
          </w:p>
        </w:tc>
      </w:tr>
      <w:tr w:rsidR="006C4F46" w:rsidRPr="00030311" w14:paraId="02EB1CFA" w14:textId="77777777" w:rsidTr="00131D09">
        <w:trPr>
          <w:trHeight w:val="439"/>
          <w:jc w:val="center"/>
        </w:trPr>
        <w:tc>
          <w:tcPr>
            <w:tcW w:w="8173" w:type="dxa"/>
            <w:gridSpan w:val="3"/>
          </w:tcPr>
          <w:p w14:paraId="106E470E" w14:textId="45BA5335" w:rsidR="006C4F46" w:rsidRPr="00962C39" w:rsidRDefault="006C4F46" w:rsidP="009C358C">
            <w:pPr>
              <w:numPr>
                <w:ilvl w:val="0"/>
                <w:numId w:val="9"/>
              </w:numPr>
              <w:spacing w:after="120"/>
              <w:jc w:val="both"/>
              <w:rPr>
                <w:iCs/>
                <w:sz w:val="20"/>
                <w:szCs w:val="20"/>
              </w:rPr>
            </w:pPr>
            <w:r w:rsidRPr="006C4F46">
              <w:rPr>
                <w:iCs/>
                <w:sz w:val="20"/>
                <w:szCs w:val="20"/>
              </w:rPr>
              <w:t>Actul de imputernicire in original este atasat? (daca este cazul) (Anexa C2.</w:t>
            </w:r>
            <w:r w:rsidR="00FF7419">
              <w:rPr>
                <w:iCs/>
                <w:sz w:val="20"/>
                <w:szCs w:val="20"/>
              </w:rPr>
              <w:t>4</w:t>
            </w:r>
            <w:r w:rsidRPr="006C4F46">
              <w:rPr>
                <w:iCs/>
                <w:sz w:val="20"/>
                <w:szCs w:val="20"/>
              </w:rPr>
              <w:t>)</w:t>
            </w:r>
          </w:p>
        </w:tc>
        <w:tc>
          <w:tcPr>
            <w:tcW w:w="779" w:type="dxa"/>
          </w:tcPr>
          <w:p w14:paraId="71A8A3EC" w14:textId="77777777" w:rsidR="006C4F46" w:rsidRPr="00030311" w:rsidRDefault="006C4F46" w:rsidP="00470A6A">
            <w:pPr>
              <w:jc w:val="center"/>
              <w:rPr>
                <w:sz w:val="20"/>
                <w:szCs w:val="20"/>
              </w:rPr>
            </w:pPr>
          </w:p>
        </w:tc>
        <w:tc>
          <w:tcPr>
            <w:tcW w:w="861" w:type="dxa"/>
          </w:tcPr>
          <w:p w14:paraId="6DA58BA5" w14:textId="77777777" w:rsidR="006C4F46" w:rsidRPr="00030311" w:rsidRDefault="006C4F46" w:rsidP="00470A6A">
            <w:pPr>
              <w:jc w:val="center"/>
              <w:rPr>
                <w:sz w:val="20"/>
                <w:szCs w:val="20"/>
                <w:lang w:val="fr-FR"/>
              </w:rPr>
            </w:pPr>
          </w:p>
        </w:tc>
      </w:tr>
      <w:tr w:rsidR="00FC2DEA" w:rsidRPr="00030311" w14:paraId="1FFE4EAA" w14:textId="77777777" w:rsidTr="00131D09">
        <w:trPr>
          <w:trHeight w:val="368"/>
          <w:jc w:val="center"/>
        </w:trPr>
        <w:tc>
          <w:tcPr>
            <w:tcW w:w="8173" w:type="dxa"/>
            <w:gridSpan w:val="3"/>
          </w:tcPr>
          <w:p w14:paraId="10C342D1" w14:textId="41A327CA" w:rsidR="00FC2DEA" w:rsidRPr="00030311" w:rsidRDefault="00C539B6" w:rsidP="001F006B">
            <w:pPr>
              <w:numPr>
                <w:ilvl w:val="0"/>
                <w:numId w:val="9"/>
              </w:numPr>
              <w:spacing w:after="120"/>
              <w:jc w:val="both"/>
              <w:rPr>
                <w:sz w:val="20"/>
                <w:szCs w:val="20"/>
              </w:rPr>
            </w:pPr>
            <w:r w:rsidRPr="00C539B6">
              <w:rPr>
                <w:iCs/>
                <w:sz w:val="20"/>
                <w:szCs w:val="20"/>
              </w:rPr>
              <w:t>Declaraţia de consum total anual de energie pentru anul anterior depunerii Cererii de finanţare, din care reiese consum energetic total calculat în tep/an, depuse la autoritatea abilitată conform prevederilor legale</w:t>
            </w:r>
            <w:r w:rsidR="00884B9A" w:rsidRPr="00C539B6">
              <w:rPr>
                <w:iCs/>
                <w:sz w:val="20"/>
                <w:szCs w:val="20"/>
              </w:rPr>
              <w:t>,</w:t>
            </w:r>
            <w:r w:rsidR="008C3FF3" w:rsidRPr="00C539B6">
              <w:rPr>
                <w:iCs/>
                <w:sz w:val="20"/>
                <w:szCs w:val="20"/>
              </w:rPr>
              <w:t xml:space="preserve"> </w:t>
            </w:r>
            <w:r w:rsidRPr="00C539B6">
              <w:rPr>
                <w:iCs/>
                <w:sz w:val="20"/>
                <w:szCs w:val="20"/>
              </w:rPr>
              <w:t>este anexată</w:t>
            </w:r>
            <w:r w:rsidR="008C3FF3" w:rsidRPr="00C539B6">
              <w:rPr>
                <w:iCs/>
                <w:sz w:val="20"/>
                <w:szCs w:val="20"/>
              </w:rPr>
              <w:t>? (Anexa C2.</w:t>
            </w:r>
            <w:r w:rsidR="00FF7419">
              <w:rPr>
                <w:iCs/>
                <w:sz w:val="20"/>
                <w:szCs w:val="20"/>
              </w:rPr>
              <w:t>5</w:t>
            </w:r>
            <w:r w:rsidR="008C3FF3" w:rsidRPr="00C539B6">
              <w:rPr>
                <w:iCs/>
                <w:sz w:val="20"/>
                <w:szCs w:val="20"/>
              </w:rPr>
              <w:t>)</w:t>
            </w:r>
            <w:r w:rsidR="007954AD" w:rsidRPr="00C539B6">
              <w:rPr>
                <w:iCs/>
                <w:sz w:val="20"/>
                <w:szCs w:val="20"/>
              </w:rPr>
              <w:t>?</w:t>
            </w:r>
          </w:p>
        </w:tc>
        <w:tc>
          <w:tcPr>
            <w:tcW w:w="779" w:type="dxa"/>
          </w:tcPr>
          <w:p w14:paraId="2DE714E9" w14:textId="77777777" w:rsidR="00FC2DEA" w:rsidRPr="00030311" w:rsidRDefault="00FC2DEA" w:rsidP="00470A6A">
            <w:pPr>
              <w:jc w:val="center"/>
              <w:rPr>
                <w:sz w:val="20"/>
                <w:szCs w:val="20"/>
              </w:rPr>
            </w:pPr>
          </w:p>
        </w:tc>
        <w:tc>
          <w:tcPr>
            <w:tcW w:w="861" w:type="dxa"/>
          </w:tcPr>
          <w:p w14:paraId="1519F5FB" w14:textId="77777777" w:rsidR="00FC2DEA" w:rsidRPr="00030311" w:rsidRDefault="00FC2DEA" w:rsidP="00470A6A">
            <w:pPr>
              <w:jc w:val="center"/>
              <w:rPr>
                <w:sz w:val="20"/>
                <w:szCs w:val="20"/>
                <w:lang w:val="fr-FR"/>
              </w:rPr>
            </w:pPr>
          </w:p>
        </w:tc>
      </w:tr>
      <w:tr w:rsidR="00FC2DEA" w:rsidRPr="00030311" w14:paraId="6A5131C7" w14:textId="77777777" w:rsidTr="00131D09">
        <w:trPr>
          <w:trHeight w:val="368"/>
          <w:jc w:val="center"/>
        </w:trPr>
        <w:tc>
          <w:tcPr>
            <w:tcW w:w="8173" w:type="dxa"/>
            <w:gridSpan w:val="3"/>
          </w:tcPr>
          <w:p w14:paraId="7A1C973C" w14:textId="76D3B7A7" w:rsidR="00FC2DEA" w:rsidRPr="00030311" w:rsidRDefault="008C3FF3" w:rsidP="009C358C">
            <w:pPr>
              <w:numPr>
                <w:ilvl w:val="0"/>
                <w:numId w:val="9"/>
              </w:numPr>
              <w:spacing w:after="120"/>
              <w:jc w:val="both"/>
              <w:rPr>
                <w:sz w:val="20"/>
                <w:szCs w:val="20"/>
              </w:rPr>
            </w:pPr>
            <w:r w:rsidRPr="00030311">
              <w:rPr>
                <w:sz w:val="20"/>
                <w:szCs w:val="20"/>
              </w:rPr>
              <w:t xml:space="preserve"> </w:t>
            </w:r>
            <w:r w:rsidR="006D7397" w:rsidRPr="00111A4F">
              <w:rPr>
                <w:sz w:val="20"/>
                <w:szCs w:val="20"/>
              </w:rPr>
              <w:t>Situațiile financiare anuale</w:t>
            </w:r>
            <w:r w:rsidR="002B5862" w:rsidRPr="00111A4F">
              <w:rPr>
                <w:sz w:val="20"/>
                <w:szCs w:val="20"/>
              </w:rPr>
              <w:t>,</w:t>
            </w:r>
            <w:r w:rsidRPr="00111A4F">
              <w:rPr>
                <w:sz w:val="20"/>
                <w:szCs w:val="20"/>
              </w:rPr>
              <w:t xml:space="preserve"> depus</w:t>
            </w:r>
            <w:r w:rsidR="006D7397" w:rsidRPr="00111A4F">
              <w:rPr>
                <w:sz w:val="20"/>
                <w:szCs w:val="20"/>
              </w:rPr>
              <w:t>e</w:t>
            </w:r>
            <w:r w:rsidRPr="00111A4F">
              <w:rPr>
                <w:sz w:val="20"/>
                <w:szCs w:val="20"/>
              </w:rPr>
              <w:t xml:space="preserve"> </w:t>
            </w:r>
            <w:r w:rsidR="009D2383" w:rsidRPr="00111A4F">
              <w:rPr>
                <w:sz w:val="20"/>
                <w:szCs w:val="20"/>
              </w:rPr>
              <w:t>s</w:t>
            </w:r>
            <w:r w:rsidRPr="00111A4F">
              <w:rPr>
                <w:sz w:val="20"/>
                <w:szCs w:val="20"/>
              </w:rPr>
              <w:t xml:space="preserve">i </w:t>
            </w:r>
            <w:r w:rsidR="009D2383" w:rsidRPr="00111A4F">
              <w:rPr>
                <w:sz w:val="20"/>
                <w:szCs w:val="20"/>
              </w:rPr>
              <w:t>i</w:t>
            </w:r>
            <w:r w:rsidRPr="00111A4F">
              <w:rPr>
                <w:sz w:val="20"/>
                <w:szCs w:val="20"/>
              </w:rPr>
              <w:t>nregistrat</w:t>
            </w:r>
            <w:r w:rsidR="006D7397" w:rsidRPr="00111A4F">
              <w:rPr>
                <w:sz w:val="20"/>
                <w:szCs w:val="20"/>
              </w:rPr>
              <w:t>e</w:t>
            </w:r>
            <w:r w:rsidRPr="00111A4F">
              <w:rPr>
                <w:sz w:val="20"/>
                <w:szCs w:val="20"/>
              </w:rPr>
              <w:t xml:space="preserve"> la organul fiscal competent</w:t>
            </w:r>
            <w:r w:rsidR="00962C39" w:rsidRPr="00111A4F">
              <w:rPr>
                <w:sz w:val="20"/>
                <w:szCs w:val="20"/>
              </w:rPr>
              <w:t xml:space="preserve">, </w:t>
            </w:r>
            <w:r w:rsidR="006D7397" w:rsidRPr="00111A4F">
              <w:rPr>
                <w:sz w:val="20"/>
                <w:szCs w:val="20"/>
              </w:rPr>
              <w:t xml:space="preserve"> </w:t>
            </w:r>
            <w:r w:rsidR="00962C39" w:rsidRPr="00111A4F">
              <w:rPr>
                <w:sz w:val="20"/>
                <w:szCs w:val="20"/>
              </w:rPr>
              <w:t>au fost</w:t>
            </w:r>
            <w:r w:rsidRPr="00111A4F">
              <w:rPr>
                <w:sz w:val="20"/>
                <w:szCs w:val="20"/>
              </w:rPr>
              <w:t xml:space="preserve"> anexat</w:t>
            </w:r>
            <w:r w:rsidR="00962C39" w:rsidRPr="00111A4F">
              <w:rPr>
                <w:sz w:val="20"/>
                <w:szCs w:val="20"/>
              </w:rPr>
              <w:t>e</w:t>
            </w:r>
            <w:r w:rsidRPr="00111A4F">
              <w:rPr>
                <w:sz w:val="20"/>
                <w:szCs w:val="20"/>
              </w:rPr>
              <w:t>? (Anexa C2.</w:t>
            </w:r>
            <w:r w:rsidR="00FF7419">
              <w:rPr>
                <w:sz w:val="20"/>
                <w:szCs w:val="20"/>
              </w:rPr>
              <w:t>6</w:t>
            </w:r>
            <w:r w:rsidRPr="00111A4F">
              <w:rPr>
                <w:sz w:val="20"/>
                <w:szCs w:val="20"/>
              </w:rPr>
              <w:t>)</w:t>
            </w:r>
            <w:r w:rsidR="007954AD" w:rsidRPr="00111A4F">
              <w:rPr>
                <w:sz w:val="20"/>
                <w:szCs w:val="20"/>
              </w:rPr>
              <w:t>?</w:t>
            </w:r>
          </w:p>
        </w:tc>
        <w:tc>
          <w:tcPr>
            <w:tcW w:w="779" w:type="dxa"/>
          </w:tcPr>
          <w:p w14:paraId="35E2E3F1" w14:textId="77777777" w:rsidR="00FC2DEA" w:rsidRPr="00030311" w:rsidRDefault="00FC2DEA" w:rsidP="00470A6A">
            <w:pPr>
              <w:jc w:val="center"/>
              <w:rPr>
                <w:sz w:val="20"/>
                <w:szCs w:val="20"/>
              </w:rPr>
            </w:pPr>
          </w:p>
        </w:tc>
        <w:tc>
          <w:tcPr>
            <w:tcW w:w="861" w:type="dxa"/>
          </w:tcPr>
          <w:p w14:paraId="5C4F53DD" w14:textId="77777777" w:rsidR="00FC2DEA" w:rsidRPr="00962C39" w:rsidRDefault="00FC2DEA" w:rsidP="00470A6A">
            <w:pPr>
              <w:jc w:val="center"/>
              <w:rPr>
                <w:sz w:val="20"/>
                <w:szCs w:val="20"/>
                <w:lang w:val="fr-FR"/>
              </w:rPr>
            </w:pPr>
          </w:p>
        </w:tc>
      </w:tr>
      <w:tr w:rsidR="00FC2DEA" w:rsidRPr="00030311" w14:paraId="768612B3" w14:textId="77777777" w:rsidTr="00131D09">
        <w:trPr>
          <w:trHeight w:val="440"/>
          <w:jc w:val="center"/>
        </w:trPr>
        <w:tc>
          <w:tcPr>
            <w:tcW w:w="8173" w:type="dxa"/>
            <w:gridSpan w:val="3"/>
          </w:tcPr>
          <w:p w14:paraId="47EFA018" w14:textId="3CC88155" w:rsidR="00FC2DEA" w:rsidRPr="00030311" w:rsidRDefault="007A5695" w:rsidP="009C358C">
            <w:pPr>
              <w:numPr>
                <w:ilvl w:val="0"/>
                <w:numId w:val="9"/>
              </w:numPr>
              <w:spacing w:after="120"/>
              <w:jc w:val="both"/>
              <w:rPr>
                <w:sz w:val="20"/>
                <w:szCs w:val="20"/>
              </w:rPr>
            </w:pPr>
            <w:r w:rsidRPr="007A5695">
              <w:rPr>
                <w:sz w:val="20"/>
                <w:szCs w:val="20"/>
              </w:rPr>
              <w:t>Scrisoare de inten</w:t>
            </w:r>
            <w:r w:rsidR="009D2383">
              <w:rPr>
                <w:sz w:val="20"/>
                <w:szCs w:val="20"/>
              </w:rPr>
              <w:t>t</w:t>
            </w:r>
            <w:r w:rsidRPr="007A5695">
              <w:rPr>
                <w:sz w:val="20"/>
                <w:szCs w:val="20"/>
              </w:rPr>
              <w:t>ie emis</w:t>
            </w:r>
            <w:r w:rsidR="009D2383">
              <w:rPr>
                <w:sz w:val="20"/>
                <w:szCs w:val="20"/>
              </w:rPr>
              <w:t>a</w:t>
            </w:r>
            <w:r w:rsidRPr="007A5695">
              <w:rPr>
                <w:sz w:val="20"/>
                <w:szCs w:val="20"/>
              </w:rPr>
              <w:t xml:space="preserve"> de o institu</w:t>
            </w:r>
            <w:r w:rsidR="009D2383">
              <w:rPr>
                <w:sz w:val="20"/>
                <w:szCs w:val="20"/>
              </w:rPr>
              <w:t>t</w:t>
            </w:r>
            <w:r w:rsidRPr="007A5695">
              <w:rPr>
                <w:sz w:val="20"/>
                <w:szCs w:val="20"/>
              </w:rPr>
              <w:t>ie bancar</w:t>
            </w:r>
            <w:r w:rsidR="009D2383">
              <w:rPr>
                <w:sz w:val="20"/>
                <w:szCs w:val="20"/>
              </w:rPr>
              <w:t>a</w:t>
            </w:r>
            <w:r w:rsidRPr="007A5695">
              <w:rPr>
                <w:sz w:val="20"/>
                <w:szCs w:val="20"/>
              </w:rPr>
              <w:t xml:space="preserve"> valabil</w:t>
            </w:r>
            <w:r w:rsidR="009D2383">
              <w:rPr>
                <w:sz w:val="20"/>
                <w:szCs w:val="20"/>
              </w:rPr>
              <w:t>a</w:t>
            </w:r>
            <w:r w:rsidRPr="007A5695">
              <w:rPr>
                <w:sz w:val="20"/>
                <w:szCs w:val="20"/>
              </w:rPr>
              <w:t xml:space="preserve"> pe durata de implementare a proiectului, care s</w:t>
            </w:r>
            <w:r w:rsidR="009D2383">
              <w:rPr>
                <w:sz w:val="20"/>
                <w:szCs w:val="20"/>
              </w:rPr>
              <w:t>a</w:t>
            </w:r>
            <w:r w:rsidRPr="007A5695">
              <w:rPr>
                <w:sz w:val="20"/>
                <w:szCs w:val="20"/>
              </w:rPr>
              <w:t xml:space="preserve"> dovedeasc</w:t>
            </w:r>
            <w:r w:rsidR="009D2383">
              <w:rPr>
                <w:sz w:val="20"/>
                <w:szCs w:val="20"/>
              </w:rPr>
              <w:t>a</w:t>
            </w:r>
            <w:r w:rsidRPr="007A5695">
              <w:rPr>
                <w:sz w:val="20"/>
                <w:szCs w:val="20"/>
              </w:rPr>
              <w:t xml:space="preserve"> capacitate financiar</w:t>
            </w:r>
            <w:r w:rsidR="009D2383">
              <w:rPr>
                <w:sz w:val="20"/>
                <w:szCs w:val="20"/>
              </w:rPr>
              <w:t>a</w:t>
            </w:r>
            <w:r w:rsidRPr="007A5695">
              <w:rPr>
                <w:sz w:val="20"/>
                <w:szCs w:val="20"/>
              </w:rPr>
              <w:t xml:space="preserve"> acceptabil</w:t>
            </w:r>
            <w:r w:rsidR="009D2383">
              <w:rPr>
                <w:sz w:val="20"/>
                <w:szCs w:val="20"/>
              </w:rPr>
              <w:t>a</w:t>
            </w:r>
            <w:r w:rsidRPr="007A5695">
              <w:rPr>
                <w:sz w:val="20"/>
                <w:szCs w:val="20"/>
              </w:rPr>
              <w:t xml:space="preserve"> privind derularea activit</w:t>
            </w:r>
            <w:r w:rsidR="009D2383">
              <w:rPr>
                <w:sz w:val="20"/>
                <w:szCs w:val="20"/>
              </w:rPr>
              <w:t>at</w:t>
            </w:r>
            <w:r w:rsidRPr="007A5695">
              <w:rPr>
                <w:sz w:val="20"/>
                <w:szCs w:val="20"/>
              </w:rPr>
              <w:t xml:space="preserve">ilor (doar </w:t>
            </w:r>
            <w:r w:rsidR="009D2383">
              <w:rPr>
                <w:sz w:val="20"/>
                <w:szCs w:val="20"/>
              </w:rPr>
              <w:t>i</w:t>
            </w:r>
            <w:r w:rsidRPr="007A5695">
              <w:rPr>
                <w:sz w:val="20"/>
                <w:szCs w:val="20"/>
              </w:rPr>
              <w:t>n cazul solicitan</w:t>
            </w:r>
            <w:r w:rsidR="009D2383">
              <w:rPr>
                <w:sz w:val="20"/>
                <w:szCs w:val="20"/>
              </w:rPr>
              <w:t>t</w:t>
            </w:r>
            <w:r w:rsidRPr="007A5695">
              <w:rPr>
                <w:sz w:val="20"/>
                <w:szCs w:val="20"/>
              </w:rPr>
              <w:t xml:space="preserve">ilor care nu pot face dovada cifrei de afaceri </w:t>
            </w:r>
            <w:r w:rsidR="009D2383">
              <w:rPr>
                <w:sz w:val="20"/>
                <w:szCs w:val="20"/>
              </w:rPr>
              <w:t>i</w:t>
            </w:r>
            <w:r w:rsidRPr="007A5695">
              <w:rPr>
                <w:sz w:val="20"/>
                <w:szCs w:val="20"/>
              </w:rPr>
              <w:t>n cel pu</w:t>
            </w:r>
            <w:r w:rsidR="009D2383">
              <w:rPr>
                <w:sz w:val="20"/>
                <w:szCs w:val="20"/>
              </w:rPr>
              <w:t>t</w:t>
            </w:r>
            <w:r w:rsidRPr="007A5695">
              <w:rPr>
                <w:sz w:val="20"/>
                <w:szCs w:val="20"/>
              </w:rPr>
              <w:t xml:space="preserve">in unul din ultimii </w:t>
            </w:r>
            <w:r w:rsidRPr="007A5695">
              <w:rPr>
                <w:sz w:val="20"/>
                <w:szCs w:val="20"/>
              </w:rPr>
              <w:lastRenderedPageBreak/>
              <w:t xml:space="preserve">trei ani fiscali, </w:t>
            </w:r>
            <w:r w:rsidR="009D2383">
              <w:rPr>
                <w:sz w:val="20"/>
                <w:szCs w:val="20"/>
              </w:rPr>
              <w:t>i</w:t>
            </w:r>
            <w:r w:rsidRPr="007A5695">
              <w:rPr>
                <w:sz w:val="20"/>
                <w:szCs w:val="20"/>
              </w:rPr>
              <w:t>n valoare minim egal</w:t>
            </w:r>
            <w:r w:rsidR="009D2383">
              <w:rPr>
                <w:sz w:val="20"/>
                <w:szCs w:val="20"/>
              </w:rPr>
              <w:t>a</w:t>
            </w:r>
            <w:r w:rsidRPr="007A5695">
              <w:rPr>
                <w:sz w:val="20"/>
                <w:szCs w:val="20"/>
              </w:rPr>
              <w:t xml:space="preserve"> cu valoarea grantului solicitat)</w:t>
            </w:r>
            <w:r w:rsidR="00FC2DEA" w:rsidRPr="00030311">
              <w:rPr>
                <w:sz w:val="20"/>
                <w:szCs w:val="20"/>
              </w:rPr>
              <w:t xml:space="preserve">, </w:t>
            </w:r>
            <w:r w:rsidR="00625C99">
              <w:rPr>
                <w:sz w:val="20"/>
                <w:szCs w:val="20"/>
              </w:rPr>
              <w:t xml:space="preserve">este </w:t>
            </w:r>
            <w:r w:rsidR="009D2383">
              <w:rPr>
                <w:sz w:val="20"/>
                <w:szCs w:val="20"/>
              </w:rPr>
              <w:t>i</w:t>
            </w:r>
            <w:r w:rsidR="00625C99" w:rsidRPr="00625C99">
              <w:rPr>
                <w:sz w:val="20"/>
                <w:szCs w:val="20"/>
              </w:rPr>
              <w:t>nc</w:t>
            </w:r>
            <w:r w:rsidR="009D2383">
              <w:rPr>
                <w:sz w:val="20"/>
                <w:szCs w:val="20"/>
              </w:rPr>
              <w:t>a</w:t>
            </w:r>
            <w:r w:rsidR="00625C99" w:rsidRPr="00625C99">
              <w:rPr>
                <w:sz w:val="20"/>
                <w:szCs w:val="20"/>
              </w:rPr>
              <w:t>rcat</w:t>
            </w:r>
            <w:r w:rsidR="009D2383">
              <w:rPr>
                <w:sz w:val="20"/>
                <w:szCs w:val="20"/>
              </w:rPr>
              <w:t>a</w:t>
            </w:r>
            <w:r w:rsidR="00625C99" w:rsidRPr="00625C99">
              <w:rPr>
                <w:sz w:val="20"/>
                <w:szCs w:val="20"/>
              </w:rPr>
              <w:t>?</w:t>
            </w:r>
            <w:r w:rsidR="00FC2DEA" w:rsidRPr="00030311">
              <w:rPr>
                <w:sz w:val="20"/>
                <w:szCs w:val="20"/>
              </w:rPr>
              <w:t xml:space="preserve"> (Anexa C2.</w:t>
            </w:r>
            <w:r w:rsidR="00FF7419">
              <w:rPr>
                <w:sz w:val="20"/>
                <w:szCs w:val="20"/>
              </w:rPr>
              <w:t>7</w:t>
            </w:r>
            <w:r w:rsidR="00FC2DEA" w:rsidRPr="00030311">
              <w:rPr>
                <w:sz w:val="20"/>
                <w:szCs w:val="20"/>
              </w:rPr>
              <w:t>.)</w:t>
            </w:r>
          </w:p>
        </w:tc>
        <w:tc>
          <w:tcPr>
            <w:tcW w:w="779" w:type="dxa"/>
          </w:tcPr>
          <w:p w14:paraId="4EDD9BC6" w14:textId="77777777" w:rsidR="00FC2DEA" w:rsidRPr="00030311" w:rsidRDefault="00FC2DEA" w:rsidP="00470A6A">
            <w:pPr>
              <w:jc w:val="center"/>
              <w:rPr>
                <w:sz w:val="20"/>
                <w:szCs w:val="20"/>
              </w:rPr>
            </w:pPr>
          </w:p>
        </w:tc>
        <w:tc>
          <w:tcPr>
            <w:tcW w:w="861" w:type="dxa"/>
          </w:tcPr>
          <w:p w14:paraId="26ADD9B7" w14:textId="77777777" w:rsidR="00FC2DEA" w:rsidRPr="00625C99" w:rsidRDefault="00FC2DEA" w:rsidP="00470A6A">
            <w:pPr>
              <w:jc w:val="center"/>
              <w:rPr>
                <w:sz w:val="20"/>
                <w:szCs w:val="20"/>
              </w:rPr>
            </w:pPr>
          </w:p>
        </w:tc>
      </w:tr>
      <w:tr w:rsidR="00FC2DEA" w:rsidRPr="00030311" w14:paraId="1014451A" w14:textId="77777777" w:rsidTr="00131D09">
        <w:trPr>
          <w:trHeight w:val="440"/>
          <w:jc w:val="center"/>
        </w:trPr>
        <w:tc>
          <w:tcPr>
            <w:tcW w:w="8173" w:type="dxa"/>
            <w:gridSpan w:val="3"/>
          </w:tcPr>
          <w:p w14:paraId="10885956" w14:textId="3F9E88CD" w:rsidR="00FC2DEA" w:rsidRPr="00030311" w:rsidRDefault="00962C39" w:rsidP="001F006B">
            <w:pPr>
              <w:numPr>
                <w:ilvl w:val="0"/>
                <w:numId w:val="9"/>
              </w:numPr>
              <w:spacing w:after="120"/>
              <w:jc w:val="both"/>
              <w:rPr>
                <w:sz w:val="20"/>
                <w:szCs w:val="20"/>
              </w:rPr>
            </w:pPr>
            <w:r>
              <w:rPr>
                <w:sz w:val="20"/>
                <w:szCs w:val="20"/>
              </w:rPr>
              <w:t>Nota</w:t>
            </w:r>
            <w:r w:rsidR="00FC2DEA" w:rsidRPr="00030311">
              <w:rPr>
                <w:sz w:val="20"/>
                <w:szCs w:val="20"/>
              </w:rPr>
              <w:t xml:space="preserve"> din partea </w:t>
            </w:r>
            <w:r w:rsidR="003107FF" w:rsidRPr="003107FF">
              <w:rPr>
                <w:sz w:val="20"/>
                <w:szCs w:val="20"/>
              </w:rPr>
              <w:t xml:space="preserve">autorității </w:t>
            </w:r>
            <w:r w:rsidR="001F006B">
              <w:rPr>
                <w:sz w:val="20"/>
                <w:szCs w:val="20"/>
              </w:rPr>
              <w:t>competente</w:t>
            </w:r>
            <w:r w:rsidR="00687676">
              <w:rPr>
                <w:sz w:val="20"/>
                <w:szCs w:val="20"/>
              </w:rPr>
              <w:t xml:space="preserve"> privind politica național</w:t>
            </w:r>
            <w:r w:rsidR="00F360DC">
              <w:rPr>
                <w:sz w:val="20"/>
                <w:szCs w:val="20"/>
              </w:rPr>
              <w:t>ă</w:t>
            </w:r>
            <w:r w:rsidR="00687676">
              <w:rPr>
                <w:sz w:val="20"/>
                <w:szCs w:val="20"/>
              </w:rPr>
              <w:t xml:space="preserve"> î</w:t>
            </w:r>
            <w:r w:rsidR="001F006B" w:rsidRPr="001F006B">
              <w:rPr>
                <w:sz w:val="20"/>
                <w:szCs w:val="20"/>
              </w:rPr>
              <w:t>n domeniul eficientei energetice</w:t>
            </w:r>
            <w:r w:rsidR="003107FF" w:rsidRPr="003107FF">
              <w:rPr>
                <w:sz w:val="20"/>
                <w:szCs w:val="20"/>
              </w:rPr>
              <w:t xml:space="preserve">, </w:t>
            </w:r>
            <w:r w:rsidR="00FC2DEA" w:rsidRPr="00030311">
              <w:rPr>
                <w:sz w:val="20"/>
                <w:szCs w:val="20"/>
              </w:rPr>
              <w:t>de certific</w:t>
            </w:r>
            <w:r w:rsidR="00DF7616">
              <w:rPr>
                <w:sz w:val="20"/>
                <w:szCs w:val="20"/>
              </w:rPr>
              <w:t xml:space="preserve">are a faptului ca solicitantul </w:t>
            </w:r>
            <w:r w:rsidR="009D2383">
              <w:rPr>
                <w:sz w:val="20"/>
                <w:szCs w:val="20"/>
              </w:rPr>
              <w:t>s</w:t>
            </w:r>
            <w:r w:rsidR="00DF7616">
              <w:rPr>
                <w:sz w:val="20"/>
                <w:szCs w:val="20"/>
              </w:rPr>
              <w:t xml:space="preserve">i-a </w:t>
            </w:r>
            <w:r w:rsidR="009D2383">
              <w:rPr>
                <w:sz w:val="20"/>
                <w:szCs w:val="20"/>
              </w:rPr>
              <w:t>i</w:t>
            </w:r>
            <w:r w:rsidR="00DF7616">
              <w:rPr>
                <w:sz w:val="20"/>
                <w:szCs w:val="20"/>
              </w:rPr>
              <w:t>ndeplinit</w:t>
            </w:r>
            <w:r w:rsidR="00FC2DEA" w:rsidRPr="00030311">
              <w:rPr>
                <w:sz w:val="20"/>
                <w:szCs w:val="20"/>
              </w:rPr>
              <w:t xml:space="preserve"> obliga</w:t>
            </w:r>
            <w:r w:rsidR="009D2383">
              <w:rPr>
                <w:sz w:val="20"/>
                <w:szCs w:val="20"/>
              </w:rPr>
              <w:t>t</w:t>
            </w:r>
            <w:r w:rsidR="00FC2DEA" w:rsidRPr="00030311">
              <w:rPr>
                <w:sz w:val="20"/>
                <w:szCs w:val="20"/>
              </w:rPr>
              <w:t>iile de raportare</w:t>
            </w:r>
            <w:r w:rsidR="001F006B">
              <w:rPr>
                <w:sz w:val="20"/>
                <w:szCs w:val="20"/>
              </w:rPr>
              <w:t>,</w:t>
            </w:r>
            <w:r w:rsidR="00FC2DEA" w:rsidRPr="00030311">
              <w:rPr>
                <w:sz w:val="20"/>
                <w:szCs w:val="20"/>
              </w:rPr>
              <w:t xml:space="preserve"> conform art. 9</w:t>
            </w:r>
            <w:r w:rsidR="00DF7616">
              <w:rPr>
                <w:sz w:val="20"/>
                <w:szCs w:val="20"/>
              </w:rPr>
              <w:t xml:space="preserve"> din Legea 121/2014</w:t>
            </w:r>
            <w:r w:rsidR="001F006B">
              <w:t xml:space="preserve"> </w:t>
            </w:r>
            <w:r w:rsidR="001F006B" w:rsidRPr="001F006B">
              <w:rPr>
                <w:sz w:val="20"/>
                <w:szCs w:val="20"/>
              </w:rPr>
              <w:t>privind eficiența energetică cu modificările și completările</w:t>
            </w:r>
            <w:r w:rsidR="001F006B">
              <w:rPr>
                <w:sz w:val="20"/>
                <w:szCs w:val="20"/>
              </w:rPr>
              <w:t xml:space="preserve"> ulterioare</w:t>
            </w:r>
            <w:r w:rsidR="0054561B">
              <w:rPr>
                <w:sz w:val="20"/>
                <w:szCs w:val="20"/>
              </w:rPr>
              <w:t>,</w:t>
            </w:r>
            <w:r w:rsidR="00DF7616">
              <w:rPr>
                <w:sz w:val="20"/>
                <w:szCs w:val="20"/>
              </w:rPr>
              <w:t xml:space="preserve"> este </w:t>
            </w:r>
            <w:r w:rsidR="009D2383">
              <w:rPr>
                <w:sz w:val="20"/>
                <w:szCs w:val="20"/>
              </w:rPr>
              <w:t>i</w:t>
            </w:r>
            <w:r w:rsidR="00625C99" w:rsidRPr="00625C99">
              <w:rPr>
                <w:sz w:val="20"/>
                <w:szCs w:val="20"/>
              </w:rPr>
              <w:t>nc</w:t>
            </w:r>
            <w:r w:rsidR="009D2383">
              <w:rPr>
                <w:sz w:val="20"/>
                <w:szCs w:val="20"/>
              </w:rPr>
              <w:t>a</w:t>
            </w:r>
            <w:r w:rsidR="00625C99" w:rsidRPr="00625C99">
              <w:rPr>
                <w:sz w:val="20"/>
                <w:szCs w:val="20"/>
              </w:rPr>
              <w:t>rcat</w:t>
            </w:r>
            <w:r w:rsidR="009D2383">
              <w:rPr>
                <w:sz w:val="20"/>
                <w:szCs w:val="20"/>
              </w:rPr>
              <w:t>a</w:t>
            </w:r>
            <w:r w:rsidR="00625C99" w:rsidRPr="00625C99">
              <w:rPr>
                <w:sz w:val="20"/>
                <w:szCs w:val="20"/>
              </w:rPr>
              <w:t>?</w:t>
            </w:r>
            <w:r w:rsidR="00FC2DEA" w:rsidRPr="00030311">
              <w:rPr>
                <w:sz w:val="20"/>
                <w:szCs w:val="20"/>
              </w:rPr>
              <w:t xml:space="preserve"> (Anexa C2.</w:t>
            </w:r>
            <w:r w:rsidR="00FF7419">
              <w:rPr>
                <w:sz w:val="20"/>
                <w:szCs w:val="20"/>
              </w:rPr>
              <w:t>8</w:t>
            </w:r>
            <w:r w:rsidR="00FC2DEA" w:rsidRPr="00030311">
              <w:rPr>
                <w:sz w:val="20"/>
                <w:szCs w:val="20"/>
              </w:rPr>
              <w:t>.)</w:t>
            </w:r>
          </w:p>
        </w:tc>
        <w:tc>
          <w:tcPr>
            <w:tcW w:w="779" w:type="dxa"/>
          </w:tcPr>
          <w:p w14:paraId="59D7F8E7" w14:textId="77777777" w:rsidR="00FC2DEA" w:rsidRPr="00030311" w:rsidRDefault="00FC2DEA" w:rsidP="00470A6A">
            <w:pPr>
              <w:jc w:val="center"/>
              <w:rPr>
                <w:sz w:val="20"/>
                <w:szCs w:val="20"/>
              </w:rPr>
            </w:pPr>
          </w:p>
        </w:tc>
        <w:tc>
          <w:tcPr>
            <w:tcW w:w="861" w:type="dxa"/>
          </w:tcPr>
          <w:p w14:paraId="4D74ACC1" w14:textId="77777777" w:rsidR="00FC2DEA" w:rsidRPr="00625C99" w:rsidRDefault="00FC2DEA" w:rsidP="00470A6A">
            <w:pPr>
              <w:jc w:val="center"/>
              <w:rPr>
                <w:sz w:val="20"/>
                <w:szCs w:val="20"/>
                <w:lang w:val="fr-FR"/>
              </w:rPr>
            </w:pPr>
          </w:p>
        </w:tc>
      </w:tr>
      <w:tr w:rsidR="00500DCD" w:rsidRPr="00030311" w14:paraId="164D8859" w14:textId="77777777" w:rsidTr="00131D09">
        <w:trPr>
          <w:trHeight w:val="322"/>
          <w:jc w:val="center"/>
        </w:trPr>
        <w:tc>
          <w:tcPr>
            <w:tcW w:w="8173" w:type="dxa"/>
            <w:gridSpan w:val="3"/>
          </w:tcPr>
          <w:p w14:paraId="74ABB9E1" w14:textId="6FF434F7" w:rsidR="00500DCD" w:rsidRPr="00030311" w:rsidRDefault="00500DCD" w:rsidP="00500DCD">
            <w:pPr>
              <w:numPr>
                <w:ilvl w:val="0"/>
                <w:numId w:val="9"/>
              </w:numPr>
              <w:spacing w:after="120"/>
              <w:jc w:val="both"/>
              <w:rPr>
                <w:sz w:val="20"/>
                <w:szCs w:val="20"/>
              </w:rPr>
            </w:pPr>
            <w:r>
              <w:rPr>
                <w:sz w:val="20"/>
                <w:szCs w:val="20"/>
              </w:rPr>
              <w:t>Analiza financiar</w:t>
            </w:r>
            <w:r w:rsidR="009D2383">
              <w:rPr>
                <w:sz w:val="20"/>
                <w:szCs w:val="20"/>
              </w:rPr>
              <w:t>a</w:t>
            </w:r>
            <w:r w:rsidR="00642525">
              <w:rPr>
                <w:sz w:val="20"/>
                <w:szCs w:val="20"/>
              </w:rPr>
              <w:t xml:space="preserve"> (capitol </w:t>
            </w:r>
            <w:r w:rsidR="009D2383">
              <w:rPr>
                <w:sz w:val="20"/>
                <w:szCs w:val="20"/>
              </w:rPr>
              <w:t>i</w:t>
            </w:r>
            <w:r w:rsidR="00642525">
              <w:rPr>
                <w:sz w:val="20"/>
                <w:szCs w:val="20"/>
              </w:rPr>
              <w:t>n SF)</w:t>
            </w:r>
            <w:r>
              <w:rPr>
                <w:sz w:val="20"/>
                <w:szCs w:val="20"/>
              </w:rPr>
              <w:t xml:space="preserve"> </w:t>
            </w:r>
            <w:r w:rsidRPr="00500DCD">
              <w:rPr>
                <w:sz w:val="20"/>
                <w:szCs w:val="20"/>
              </w:rPr>
              <w:t xml:space="preserve">este </w:t>
            </w:r>
            <w:r w:rsidR="009D2383">
              <w:rPr>
                <w:sz w:val="20"/>
                <w:szCs w:val="20"/>
              </w:rPr>
              <w:t>i</w:t>
            </w:r>
            <w:r w:rsidRPr="00500DCD">
              <w:rPr>
                <w:sz w:val="20"/>
                <w:szCs w:val="20"/>
              </w:rPr>
              <w:t>nc</w:t>
            </w:r>
            <w:r w:rsidR="009D2383">
              <w:rPr>
                <w:sz w:val="20"/>
                <w:szCs w:val="20"/>
              </w:rPr>
              <w:t>a</w:t>
            </w:r>
            <w:r w:rsidRPr="00500DCD">
              <w:rPr>
                <w:sz w:val="20"/>
                <w:szCs w:val="20"/>
              </w:rPr>
              <w:t>rcat</w:t>
            </w:r>
            <w:r w:rsidR="009D2383">
              <w:rPr>
                <w:sz w:val="20"/>
                <w:szCs w:val="20"/>
              </w:rPr>
              <w:t>a</w:t>
            </w:r>
            <w:r w:rsidRPr="00500DCD">
              <w:rPr>
                <w:sz w:val="20"/>
                <w:szCs w:val="20"/>
              </w:rPr>
              <w:t>? (Anexa C 3.</w:t>
            </w:r>
            <w:r>
              <w:rPr>
                <w:sz w:val="20"/>
                <w:szCs w:val="20"/>
              </w:rPr>
              <w:t>1</w:t>
            </w:r>
            <w:r w:rsidRPr="00500DCD">
              <w:rPr>
                <w:sz w:val="20"/>
                <w:szCs w:val="20"/>
              </w:rPr>
              <w:t>)?</w:t>
            </w:r>
          </w:p>
        </w:tc>
        <w:tc>
          <w:tcPr>
            <w:tcW w:w="779" w:type="dxa"/>
          </w:tcPr>
          <w:p w14:paraId="7B06D8DB" w14:textId="77777777" w:rsidR="00500DCD" w:rsidRPr="00030311" w:rsidRDefault="00500DCD" w:rsidP="00470A6A">
            <w:pPr>
              <w:jc w:val="center"/>
              <w:rPr>
                <w:sz w:val="20"/>
                <w:szCs w:val="20"/>
                <w:lang w:val="fr-FR"/>
              </w:rPr>
            </w:pPr>
          </w:p>
        </w:tc>
        <w:tc>
          <w:tcPr>
            <w:tcW w:w="861" w:type="dxa"/>
          </w:tcPr>
          <w:p w14:paraId="50BA4DF5" w14:textId="77777777" w:rsidR="00500DCD" w:rsidRPr="00030311" w:rsidRDefault="00500DCD" w:rsidP="00470A6A">
            <w:pPr>
              <w:jc w:val="center"/>
              <w:rPr>
                <w:sz w:val="20"/>
                <w:szCs w:val="20"/>
                <w:lang w:val="fr-FR"/>
              </w:rPr>
            </w:pPr>
          </w:p>
        </w:tc>
      </w:tr>
      <w:tr w:rsidR="00883219" w:rsidRPr="00030311" w14:paraId="6A86ECA9" w14:textId="77777777" w:rsidTr="00131D09">
        <w:trPr>
          <w:trHeight w:val="645"/>
          <w:jc w:val="center"/>
        </w:trPr>
        <w:tc>
          <w:tcPr>
            <w:tcW w:w="8173" w:type="dxa"/>
            <w:gridSpan w:val="3"/>
          </w:tcPr>
          <w:p w14:paraId="377477BA" w14:textId="65AA1B7A" w:rsidR="00C539B6" w:rsidRPr="00C539B6" w:rsidRDefault="00933D99" w:rsidP="00C539B6">
            <w:pPr>
              <w:numPr>
                <w:ilvl w:val="0"/>
                <w:numId w:val="9"/>
              </w:numPr>
              <w:spacing w:after="120"/>
              <w:jc w:val="both"/>
              <w:rPr>
                <w:sz w:val="20"/>
                <w:szCs w:val="20"/>
              </w:rPr>
            </w:pPr>
            <w:r>
              <w:rPr>
                <w:sz w:val="20"/>
                <w:szCs w:val="20"/>
              </w:rPr>
              <w:t xml:space="preserve">Certificatul de urbanism este anexat </w:t>
            </w:r>
            <w:r w:rsidR="00625C99" w:rsidRPr="00625C99">
              <w:rPr>
                <w:sz w:val="20"/>
                <w:szCs w:val="20"/>
              </w:rPr>
              <w:t>?</w:t>
            </w:r>
            <w:r w:rsidR="00883219" w:rsidRPr="00030311">
              <w:rPr>
                <w:sz w:val="20"/>
                <w:szCs w:val="20"/>
              </w:rPr>
              <w:t xml:space="preserve"> (Anexa C3.</w:t>
            </w:r>
            <w:r w:rsidR="00500DCD">
              <w:rPr>
                <w:sz w:val="20"/>
                <w:szCs w:val="20"/>
              </w:rPr>
              <w:t>2</w:t>
            </w:r>
            <w:r w:rsidR="00883219" w:rsidRPr="00030311">
              <w:rPr>
                <w:sz w:val="20"/>
                <w:szCs w:val="20"/>
              </w:rPr>
              <w:t>)</w:t>
            </w:r>
            <w:r w:rsidR="00A1759B">
              <w:rPr>
                <w:sz w:val="20"/>
                <w:szCs w:val="20"/>
              </w:rPr>
              <w:t xml:space="preserve"> </w:t>
            </w:r>
            <w:r w:rsidR="009D2383">
              <w:rPr>
                <w:sz w:val="20"/>
                <w:szCs w:val="20"/>
              </w:rPr>
              <w:t>s</w:t>
            </w:r>
            <w:r w:rsidR="00A1759B">
              <w:rPr>
                <w:sz w:val="20"/>
                <w:szCs w:val="20"/>
              </w:rPr>
              <w:t xml:space="preserve">i este </w:t>
            </w:r>
            <w:r w:rsidR="009D2383">
              <w:rPr>
                <w:sz w:val="20"/>
                <w:szCs w:val="20"/>
              </w:rPr>
              <w:t>i</w:t>
            </w:r>
            <w:r w:rsidR="00A1759B">
              <w:rPr>
                <w:sz w:val="20"/>
                <w:szCs w:val="20"/>
              </w:rPr>
              <w:t>nso</w:t>
            </w:r>
            <w:r w:rsidR="009D2383">
              <w:rPr>
                <w:sz w:val="20"/>
                <w:szCs w:val="20"/>
              </w:rPr>
              <w:t>t</w:t>
            </w:r>
            <w:r w:rsidR="00A1759B">
              <w:rPr>
                <w:sz w:val="20"/>
                <w:szCs w:val="20"/>
              </w:rPr>
              <w:t>it</w:t>
            </w:r>
            <w:r>
              <w:rPr>
                <w:sz w:val="20"/>
                <w:szCs w:val="20"/>
              </w:rPr>
              <w:t>, anexat</w:t>
            </w:r>
            <w:r w:rsidR="00883219" w:rsidRPr="00030311">
              <w:rPr>
                <w:sz w:val="20"/>
                <w:szCs w:val="20"/>
              </w:rPr>
              <w:t>?</w:t>
            </w:r>
            <w:r w:rsidR="00C539B6">
              <w:rPr>
                <w:sz w:val="20"/>
                <w:szCs w:val="20"/>
              </w:rPr>
              <w:t xml:space="preserve"> (</w:t>
            </w:r>
            <w:r w:rsidR="00C539B6" w:rsidRPr="00C539B6">
              <w:rPr>
                <w:sz w:val="20"/>
                <w:szCs w:val="20"/>
              </w:rPr>
              <w:t>doar pentru proiectele pentru care este necesara autorizație de construire)</w:t>
            </w:r>
          </w:p>
        </w:tc>
        <w:tc>
          <w:tcPr>
            <w:tcW w:w="779" w:type="dxa"/>
          </w:tcPr>
          <w:p w14:paraId="0A21F9A8" w14:textId="77777777" w:rsidR="00883219" w:rsidRPr="00030311" w:rsidRDefault="00883219" w:rsidP="00470A6A">
            <w:pPr>
              <w:jc w:val="center"/>
              <w:rPr>
                <w:sz w:val="20"/>
                <w:szCs w:val="20"/>
                <w:lang w:val="fr-FR"/>
              </w:rPr>
            </w:pPr>
          </w:p>
        </w:tc>
        <w:tc>
          <w:tcPr>
            <w:tcW w:w="861" w:type="dxa"/>
          </w:tcPr>
          <w:p w14:paraId="547368C3" w14:textId="77777777" w:rsidR="00883219" w:rsidRPr="00030311" w:rsidRDefault="00883219" w:rsidP="00470A6A">
            <w:pPr>
              <w:jc w:val="center"/>
              <w:rPr>
                <w:sz w:val="20"/>
                <w:szCs w:val="20"/>
                <w:lang w:val="fr-FR"/>
              </w:rPr>
            </w:pPr>
          </w:p>
        </w:tc>
      </w:tr>
      <w:tr w:rsidR="00AD12FB" w:rsidRPr="00030311" w14:paraId="7DD8D621" w14:textId="77777777" w:rsidTr="00131D09">
        <w:trPr>
          <w:trHeight w:val="645"/>
          <w:jc w:val="center"/>
        </w:trPr>
        <w:tc>
          <w:tcPr>
            <w:tcW w:w="8173" w:type="dxa"/>
            <w:gridSpan w:val="3"/>
            <w:shd w:val="clear" w:color="auto" w:fill="auto"/>
          </w:tcPr>
          <w:p w14:paraId="2FF9F487" w14:textId="638F7283" w:rsidR="00AD12FB" w:rsidRPr="00030311" w:rsidRDefault="00AD12FB" w:rsidP="00B92D16">
            <w:pPr>
              <w:numPr>
                <w:ilvl w:val="0"/>
                <w:numId w:val="9"/>
              </w:numPr>
              <w:spacing w:after="120"/>
              <w:jc w:val="both"/>
              <w:rPr>
                <w:sz w:val="20"/>
                <w:szCs w:val="20"/>
              </w:rPr>
            </w:pPr>
            <w:r w:rsidRPr="002A120D">
              <w:rPr>
                <w:sz w:val="20"/>
                <w:szCs w:val="20"/>
              </w:rPr>
              <w:t xml:space="preserve">Actul administrativ eliberat de autoritatea competenta </w:t>
            </w:r>
            <w:r w:rsidR="00B92D16" w:rsidRPr="002A120D">
              <w:rPr>
                <w:sz w:val="20"/>
                <w:szCs w:val="20"/>
              </w:rPr>
              <w:t>de mediu privind</w:t>
            </w:r>
            <w:r w:rsidRPr="002A120D">
              <w:rPr>
                <w:sz w:val="20"/>
                <w:szCs w:val="20"/>
              </w:rPr>
              <w:t xml:space="preserve"> impactul proiectului asupra mediului</w:t>
            </w:r>
            <w:r w:rsidR="004326EE">
              <w:rPr>
                <w:sz w:val="20"/>
                <w:szCs w:val="20"/>
              </w:rPr>
              <w:t>, re</w:t>
            </w:r>
            <w:r w:rsidR="004D5FFB">
              <w:rPr>
                <w:sz w:val="20"/>
                <w:szCs w:val="20"/>
              </w:rPr>
              <w:t>s</w:t>
            </w:r>
            <w:r w:rsidR="004326EE">
              <w:rPr>
                <w:sz w:val="20"/>
                <w:szCs w:val="20"/>
              </w:rPr>
              <w:t xml:space="preserve">pectiv </w:t>
            </w:r>
            <w:r w:rsidR="004326EE" w:rsidRPr="00933D99">
              <w:rPr>
                <w:sz w:val="20"/>
                <w:szCs w:val="20"/>
              </w:rPr>
              <w:t xml:space="preserve">Decizia etapei de încadrare/Clasarea notificării (după caz) </w:t>
            </w:r>
            <w:r w:rsidRPr="002A120D">
              <w:rPr>
                <w:sz w:val="20"/>
                <w:szCs w:val="20"/>
              </w:rPr>
              <w:t xml:space="preserve"> (Anexa C3.3) este incarcat?</w:t>
            </w:r>
          </w:p>
        </w:tc>
        <w:tc>
          <w:tcPr>
            <w:tcW w:w="779" w:type="dxa"/>
          </w:tcPr>
          <w:p w14:paraId="2326BA62" w14:textId="77777777" w:rsidR="00AD12FB" w:rsidRPr="00030311" w:rsidRDefault="00AD12FB" w:rsidP="00470A6A">
            <w:pPr>
              <w:jc w:val="center"/>
              <w:rPr>
                <w:sz w:val="20"/>
                <w:szCs w:val="20"/>
                <w:lang w:val="fr-FR"/>
              </w:rPr>
            </w:pPr>
          </w:p>
        </w:tc>
        <w:tc>
          <w:tcPr>
            <w:tcW w:w="861" w:type="dxa"/>
          </w:tcPr>
          <w:p w14:paraId="1FC90530" w14:textId="77777777" w:rsidR="00AD12FB" w:rsidRPr="00030311" w:rsidRDefault="00AD12FB" w:rsidP="00470A6A">
            <w:pPr>
              <w:jc w:val="center"/>
              <w:rPr>
                <w:sz w:val="20"/>
                <w:szCs w:val="20"/>
                <w:lang w:val="fr-FR"/>
              </w:rPr>
            </w:pPr>
          </w:p>
        </w:tc>
      </w:tr>
      <w:tr w:rsidR="00FC2DEA" w:rsidRPr="00030311" w14:paraId="24F28B56" w14:textId="77777777" w:rsidTr="00131D09">
        <w:trPr>
          <w:trHeight w:val="413"/>
          <w:jc w:val="center"/>
        </w:trPr>
        <w:tc>
          <w:tcPr>
            <w:tcW w:w="8173" w:type="dxa"/>
            <w:gridSpan w:val="3"/>
          </w:tcPr>
          <w:p w14:paraId="3ADCD120" w14:textId="46CE716A" w:rsidR="004326EE" w:rsidRDefault="004326EE" w:rsidP="004326EE">
            <w:pPr>
              <w:numPr>
                <w:ilvl w:val="0"/>
                <w:numId w:val="9"/>
              </w:numPr>
              <w:spacing w:after="120"/>
              <w:jc w:val="both"/>
              <w:rPr>
                <w:sz w:val="20"/>
                <w:szCs w:val="20"/>
              </w:rPr>
            </w:pPr>
            <w:r w:rsidRPr="004326EE">
              <w:rPr>
                <w:sz w:val="20"/>
                <w:szCs w:val="20"/>
              </w:rPr>
              <w:t xml:space="preserve">Documente documentele doveditoare ale calităţii de proprietar/superficiar/administrator/titular al unui drept de folosinţă/concesionar/locatar pentru imobilul în care se implementează proiectul sau proprietar/comodatar/titular al dreptului de folosinţă pentru utilajele care asigură implementarea proiectului, însoţite de actul de dobândire a proprietăţii, contract de concesiune, actul care atestă proprietatea/folosinţa/concesiunea/comodatul, după caz, valabile pe toată durata de implementare a proiectului şi o perioadă de minimum 5 ani după expirarea duratei de implementare a proiectului </w:t>
            </w:r>
            <w:r w:rsidR="00FC2DEA" w:rsidRPr="00030311">
              <w:rPr>
                <w:sz w:val="20"/>
                <w:szCs w:val="20"/>
              </w:rPr>
              <w:t xml:space="preserve">sunt </w:t>
            </w:r>
            <w:r w:rsidR="009D2383">
              <w:rPr>
                <w:sz w:val="20"/>
                <w:szCs w:val="20"/>
              </w:rPr>
              <w:t>i</w:t>
            </w:r>
            <w:r w:rsidR="00625C99" w:rsidRPr="00625C99">
              <w:rPr>
                <w:sz w:val="20"/>
                <w:szCs w:val="20"/>
              </w:rPr>
              <w:t>nc</w:t>
            </w:r>
            <w:r w:rsidR="009D2383">
              <w:rPr>
                <w:sz w:val="20"/>
                <w:szCs w:val="20"/>
              </w:rPr>
              <w:t>a</w:t>
            </w:r>
            <w:r w:rsidR="00625C99" w:rsidRPr="00625C99">
              <w:rPr>
                <w:sz w:val="20"/>
                <w:szCs w:val="20"/>
              </w:rPr>
              <w:t>rcat</w:t>
            </w:r>
            <w:r w:rsidR="00625C99">
              <w:rPr>
                <w:sz w:val="20"/>
                <w:szCs w:val="20"/>
              </w:rPr>
              <w:t>e</w:t>
            </w:r>
            <w:r w:rsidR="00914F16">
              <w:rPr>
                <w:sz w:val="20"/>
                <w:szCs w:val="20"/>
              </w:rPr>
              <w:t xml:space="preserve"> conform ghidului solicitantului</w:t>
            </w:r>
            <w:r w:rsidR="00FC2DEA" w:rsidRPr="00030311">
              <w:rPr>
                <w:sz w:val="20"/>
                <w:szCs w:val="20"/>
              </w:rPr>
              <w:t>?(Anex</w:t>
            </w:r>
            <w:r w:rsidR="00BD04A7">
              <w:rPr>
                <w:sz w:val="20"/>
                <w:szCs w:val="20"/>
              </w:rPr>
              <w:t>a</w:t>
            </w:r>
            <w:r w:rsidR="00FC2DEA" w:rsidRPr="00030311">
              <w:rPr>
                <w:sz w:val="20"/>
                <w:szCs w:val="20"/>
              </w:rPr>
              <w:t xml:space="preserve"> C 3.</w:t>
            </w:r>
            <w:r w:rsidR="00EB0810">
              <w:rPr>
                <w:sz w:val="20"/>
                <w:szCs w:val="20"/>
              </w:rPr>
              <w:t>4</w:t>
            </w:r>
            <w:r w:rsidR="00FC2DEA" w:rsidRPr="00030311">
              <w:rPr>
                <w:sz w:val="20"/>
                <w:szCs w:val="20"/>
              </w:rPr>
              <w:t>)</w:t>
            </w:r>
          </w:p>
          <w:p w14:paraId="34EEE9A3" w14:textId="729A09B7" w:rsidR="004326EE" w:rsidRPr="004326EE" w:rsidRDefault="004326EE" w:rsidP="004326EE">
            <w:pPr>
              <w:spacing w:after="120"/>
              <w:ind w:left="360"/>
              <w:jc w:val="both"/>
              <w:rPr>
                <w:sz w:val="20"/>
                <w:szCs w:val="20"/>
              </w:rPr>
            </w:pPr>
            <w:r w:rsidRPr="004326EE">
              <w:rPr>
                <w:sz w:val="20"/>
                <w:szCs w:val="20"/>
              </w:rPr>
              <w:t>Aceste documente sunt însoţite de extrasul de carte funciară a respectivului imobil, precum şi de acordul proprietarului cu privire la implementarea proiectului</w:t>
            </w:r>
            <w:r w:rsidR="00914F16">
              <w:rPr>
                <w:sz w:val="20"/>
                <w:szCs w:val="20"/>
              </w:rPr>
              <w:t>, conform ghidului solicitantului</w:t>
            </w:r>
            <w:r w:rsidRPr="004326EE">
              <w:rPr>
                <w:sz w:val="20"/>
                <w:szCs w:val="20"/>
              </w:rPr>
              <w:t>?</w:t>
            </w:r>
          </w:p>
        </w:tc>
        <w:tc>
          <w:tcPr>
            <w:tcW w:w="779" w:type="dxa"/>
          </w:tcPr>
          <w:p w14:paraId="4C85E84F" w14:textId="77777777" w:rsidR="00FC2DEA" w:rsidRPr="00030311" w:rsidRDefault="00FC2DEA" w:rsidP="00470A6A">
            <w:pPr>
              <w:jc w:val="center"/>
              <w:rPr>
                <w:sz w:val="20"/>
                <w:szCs w:val="20"/>
              </w:rPr>
            </w:pPr>
          </w:p>
        </w:tc>
        <w:tc>
          <w:tcPr>
            <w:tcW w:w="861" w:type="dxa"/>
          </w:tcPr>
          <w:p w14:paraId="482DED39" w14:textId="77777777" w:rsidR="00FC2DEA" w:rsidRPr="00A00C07" w:rsidRDefault="00FC2DEA" w:rsidP="00470A6A">
            <w:pPr>
              <w:jc w:val="center"/>
              <w:rPr>
                <w:sz w:val="20"/>
                <w:szCs w:val="20"/>
                <w:lang w:val="fr-FR"/>
              </w:rPr>
            </w:pPr>
          </w:p>
        </w:tc>
      </w:tr>
      <w:tr w:rsidR="00FC2DEA" w:rsidRPr="00030311" w14:paraId="35EAEDE4" w14:textId="77777777" w:rsidTr="00131D09">
        <w:trPr>
          <w:trHeight w:val="260"/>
          <w:jc w:val="center"/>
        </w:trPr>
        <w:tc>
          <w:tcPr>
            <w:tcW w:w="8173" w:type="dxa"/>
            <w:gridSpan w:val="3"/>
          </w:tcPr>
          <w:p w14:paraId="07D81DBD" w14:textId="0F9E8A2A" w:rsidR="00FC2DEA" w:rsidRPr="00030311" w:rsidRDefault="009647C1" w:rsidP="00246D68">
            <w:pPr>
              <w:numPr>
                <w:ilvl w:val="0"/>
                <w:numId w:val="9"/>
              </w:numPr>
              <w:spacing w:after="120"/>
              <w:jc w:val="both"/>
              <w:rPr>
                <w:sz w:val="20"/>
                <w:szCs w:val="20"/>
              </w:rPr>
            </w:pPr>
            <w:r>
              <w:rPr>
                <w:sz w:val="20"/>
                <w:szCs w:val="20"/>
              </w:rPr>
              <w:t>Anexa C3.5</w:t>
            </w:r>
            <w:r w:rsidR="00FC2DEA" w:rsidRPr="00030311">
              <w:rPr>
                <w:sz w:val="20"/>
                <w:szCs w:val="20"/>
              </w:rPr>
              <w:t xml:space="preserve"> privind </w:t>
            </w:r>
            <w:r w:rsidR="00A1759B">
              <w:rPr>
                <w:sz w:val="20"/>
                <w:szCs w:val="20"/>
              </w:rPr>
              <w:t xml:space="preserve">Indicatori de mediu este </w:t>
            </w:r>
            <w:r w:rsidR="009D2383">
              <w:rPr>
                <w:sz w:val="20"/>
                <w:szCs w:val="20"/>
              </w:rPr>
              <w:t>i</w:t>
            </w:r>
            <w:r w:rsidR="00246D68" w:rsidRPr="00246D68">
              <w:rPr>
                <w:sz w:val="20"/>
                <w:szCs w:val="20"/>
              </w:rPr>
              <w:t>nc</w:t>
            </w:r>
            <w:r w:rsidR="009D2383">
              <w:rPr>
                <w:sz w:val="20"/>
                <w:szCs w:val="20"/>
              </w:rPr>
              <w:t>a</w:t>
            </w:r>
            <w:r w:rsidR="00246D68" w:rsidRPr="00246D68">
              <w:rPr>
                <w:sz w:val="20"/>
                <w:szCs w:val="20"/>
              </w:rPr>
              <w:t>rcat</w:t>
            </w:r>
            <w:r w:rsidR="00246D68">
              <w:rPr>
                <w:sz w:val="20"/>
                <w:szCs w:val="20"/>
              </w:rPr>
              <w:t>a?</w:t>
            </w:r>
          </w:p>
        </w:tc>
        <w:tc>
          <w:tcPr>
            <w:tcW w:w="779" w:type="dxa"/>
          </w:tcPr>
          <w:p w14:paraId="08F997AE" w14:textId="77777777" w:rsidR="00FC2DEA" w:rsidRPr="00030311" w:rsidRDefault="00FC2DEA" w:rsidP="00470A6A">
            <w:pPr>
              <w:jc w:val="center"/>
              <w:rPr>
                <w:sz w:val="20"/>
                <w:szCs w:val="20"/>
              </w:rPr>
            </w:pPr>
          </w:p>
        </w:tc>
        <w:tc>
          <w:tcPr>
            <w:tcW w:w="861" w:type="dxa"/>
          </w:tcPr>
          <w:p w14:paraId="6A3CB4A4" w14:textId="77777777" w:rsidR="00FC2DEA" w:rsidRPr="00A00C07" w:rsidRDefault="00FC2DEA" w:rsidP="00470A6A">
            <w:pPr>
              <w:jc w:val="center"/>
              <w:rPr>
                <w:sz w:val="20"/>
                <w:szCs w:val="20"/>
                <w:lang w:val="fr-FR"/>
              </w:rPr>
            </w:pPr>
          </w:p>
        </w:tc>
      </w:tr>
      <w:tr w:rsidR="00246D68" w:rsidRPr="00030311" w14:paraId="60EB0445" w14:textId="77777777" w:rsidTr="00131D09">
        <w:trPr>
          <w:trHeight w:val="314"/>
          <w:jc w:val="center"/>
        </w:trPr>
        <w:tc>
          <w:tcPr>
            <w:tcW w:w="8173" w:type="dxa"/>
            <w:gridSpan w:val="3"/>
          </w:tcPr>
          <w:p w14:paraId="10B51667" w14:textId="16B09706" w:rsidR="00246D68" w:rsidRPr="007A57E0" w:rsidRDefault="009647C1" w:rsidP="00246D68">
            <w:pPr>
              <w:numPr>
                <w:ilvl w:val="0"/>
                <w:numId w:val="9"/>
              </w:numPr>
              <w:spacing w:after="120"/>
              <w:jc w:val="both"/>
              <w:rPr>
                <w:sz w:val="20"/>
                <w:szCs w:val="20"/>
              </w:rPr>
            </w:pPr>
            <w:r w:rsidRPr="007A57E0">
              <w:rPr>
                <w:sz w:val="20"/>
                <w:szCs w:val="20"/>
              </w:rPr>
              <w:t>Anexa C3.6</w:t>
            </w:r>
            <w:r w:rsidR="00246D68" w:rsidRPr="007A57E0">
              <w:rPr>
                <w:sz w:val="20"/>
                <w:szCs w:val="20"/>
              </w:rPr>
              <w:t>. Descrierea m</w:t>
            </w:r>
            <w:r w:rsidR="009D2383">
              <w:rPr>
                <w:sz w:val="20"/>
                <w:szCs w:val="20"/>
              </w:rPr>
              <w:t>a</w:t>
            </w:r>
            <w:r w:rsidR="00246D68" w:rsidRPr="007A57E0">
              <w:rPr>
                <w:sz w:val="20"/>
                <w:szCs w:val="20"/>
              </w:rPr>
              <w:t xml:space="preserve">surilor inovative este </w:t>
            </w:r>
            <w:r w:rsidR="009D2383">
              <w:rPr>
                <w:sz w:val="20"/>
                <w:szCs w:val="20"/>
              </w:rPr>
              <w:t>i</w:t>
            </w:r>
            <w:r w:rsidR="00246D68" w:rsidRPr="007A57E0">
              <w:rPr>
                <w:sz w:val="20"/>
                <w:szCs w:val="20"/>
              </w:rPr>
              <w:t>nc</w:t>
            </w:r>
            <w:r w:rsidR="009D2383">
              <w:rPr>
                <w:sz w:val="20"/>
                <w:szCs w:val="20"/>
              </w:rPr>
              <w:t>a</w:t>
            </w:r>
            <w:r w:rsidR="00246D68" w:rsidRPr="007A57E0">
              <w:rPr>
                <w:sz w:val="20"/>
                <w:szCs w:val="20"/>
              </w:rPr>
              <w:t>rcata?</w:t>
            </w:r>
          </w:p>
        </w:tc>
        <w:tc>
          <w:tcPr>
            <w:tcW w:w="779" w:type="dxa"/>
          </w:tcPr>
          <w:p w14:paraId="0E292757" w14:textId="77777777" w:rsidR="00246D68" w:rsidRPr="00500DCD" w:rsidRDefault="00246D68" w:rsidP="00470A6A">
            <w:pPr>
              <w:jc w:val="center"/>
              <w:rPr>
                <w:strike/>
                <w:sz w:val="20"/>
                <w:szCs w:val="20"/>
              </w:rPr>
            </w:pPr>
          </w:p>
        </w:tc>
        <w:tc>
          <w:tcPr>
            <w:tcW w:w="861" w:type="dxa"/>
          </w:tcPr>
          <w:p w14:paraId="5BD6F7BD" w14:textId="77777777" w:rsidR="00246D68" w:rsidRPr="00030311" w:rsidRDefault="00246D68" w:rsidP="00470A6A">
            <w:pPr>
              <w:jc w:val="center"/>
              <w:rPr>
                <w:sz w:val="20"/>
                <w:szCs w:val="20"/>
                <w:lang w:val="en-US"/>
              </w:rPr>
            </w:pPr>
          </w:p>
        </w:tc>
      </w:tr>
      <w:tr w:rsidR="00246D68" w:rsidRPr="00030311" w14:paraId="6482DBE4" w14:textId="77777777" w:rsidTr="00131D09">
        <w:trPr>
          <w:trHeight w:val="314"/>
          <w:jc w:val="center"/>
        </w:trPr>
        <w:tc>
          <w:tcPr>
            <w:tcW w:w="8173" w:type="dxa"/>
            <w:gridSpan w:val="3"/>
          </w:tcPr>
          <w:p w14:paraId="330FB983" w14:textId="425374B2" w:rsidR="00246D68" w:rsidRPr="00030311" w:rsidRDefault="009647C1" w:rsidP="00246D68">
            <w:pPr>
              <w:numPr>
                <w:ilvl w:val="0"/>
                <w:numId w:val="9"/>
              </w:numPr>
              <w:spacing w:after="120"/>
              <w:jc w:val="both"/>
              <w:rPr>
                <w:sz w:val="20"/>
                <w:szCs w:val="20"/>
              </w:rPr>
            </w:pPr>
            <w:r>
              <w:rPr>
                <w:sz w:val="20"/>
                <w:szCs w:val="20"/>
              </w:rPr>
              <w:t>Anexa C3.7</w:t>
            </w:r>
            <w:r w:rsidR="00246D68" w:rsidRPr="00246D68">
              <w:rPr>
                <w:sz w:val="20"/>
                <w:szCs w:val="20"/>
              </w:rPr>
              <w:t xml:space="preserve">. Planul de informare </w:t>
            </w:r>
            <w:r w:rsidR="009D2383">
              <w:rPr>
                <w:sz w:val="20"/>
                <w:szCs w:val="20"/>
              </w:rPr>
              <w:t>s</w:t>
            </w:r>
            <w:r w:rsidR="00246D68" w:rsidRPr="00246D68">
              <w:rPr>
                <w:sz w:val="20"/>
                <w:szCs w:val="20"/>
              </w:rPr>
              <w:t xml:space="preserve">i publicitate </w:t>
            </w:r>
            <w:r w:rsidR="00246D68">
              <w:rPr>
                <w:sz w:val="20"/>
                <w:szCs w:val="20"/>
              </w:rPr>
              <w:t xml:space="preserve">este </w:t>
            </w:r>
            <w:r w:rsidR="009D2383">
              <w:rPr>
                <w:sz w:val="20"/>
                <w:szCs w:val="20"/>
              </w:rPr>
              <w:t>i</w:t>
            </w:r>
            <w:r w:rsidR="00246D68">
              <w:rPr>
                <w:sz w:val="20"/>
                <w:szCs w:val="20"/>
              </w:rPr>
              <w:t>nc</w:t>
            </w:r>
            <w:r w:rsidR="009D2383">
              <w:rPr>
                <w:sz w:val="20"/>
                <w:szCs w:val="20"/>
              </w:rPr>
              <w:t>a</w:t>
            </w:r>
            <w:r w:rsidR="00246D68">
              <w:rPr>
                <w:sz w:val="20"/>
                <w:szCs w:val="20"/>
              </w:rPr>
              <w:t>rcat</w:t>
            </w:r>
            <w:r w:rsidR="00246D68" w:rsidRPr="00246D68">
              <w:rPr>
                <w:sz w:val="20"/>
                <w:szCs w:val="20"/>
              </w:rPr>
              <w:t>?</w:t>
            </w:r>
          </w:p>
        </w:tc>
        <w:tc>
          <w:tcPr>
            <w:tcW w:w="779" w:type="dxa"/>
          </w:tcPr>
          <w:p w14:paraId="7D4CA663" w14:textId="77777777" w:rsidR="00246D68" w:rsidRPr="00030311" w:rsidRDefault="00246D68" w:rsidP="00470A6A">
            <w:pPr>
              <w:jc w:val="center"/>
              <w:rPr>
                <w:sz w:val="20"/>
                <w:szCs w:val="20"/>
              </w:rPr>
            </w:pPr>
          </w:p>
        </w:tc>
        <w:tc>
          <w:tcPr>
            <w:tcW w:w="861" w:type="dxa"/>
          </w:tcPr>
          <w:p w14:paraId="00980EF7" w14:textId="77777777" w:rsidR="00246D68" w:rsidRPr="00246D68" w:rsidRDefault="00246D68" w:rsidP="00470A6A">
            <w:pPr>
              <w:jc w:val="center"/>
              <w:rPr>
                <w:sz w:val="20"/>
                <w:szCs w:val="20"/>
                <w:lang w:val="fr-FR"/>
              </w:rPr>
            </w:pPr>
          </w:p>
        </w:tc>
      </w:tr>
      <w:tr w:rsidR="004326EE" w:rsidRPr="00030311" w14:paraId="7DF2DCD0" w14:textId="77777777" w:rsidTr="00131D09">
        <w:trPr>
          <w:trHeight w:val="314"/>
          <w:jc w:val="center"/>
        </w:trPr>
        <w:tc>
          <w:tcPr>
            <w:tcW w:w="8173" w:type="dxa"/>
            <w:gridSpan w:val="3"/>
          </w:tcPr>
          <w:p w14:paraId="4000828C" w14:textId="1A8AAD03" w:rsidR="004326EE" w:rsidRPr="004326EE" w:rsidRDefault="004326EE" w:rsidP="004326EE">
            <w:pPr>
              <w:numPr>
                <w:ilvl w:val="0"/>
                <w:numId w:val="9"/>
              </w:numPr>
              <w:spacing w:after="120"/>
              <w:jc w:val="both"/>
              <w:rPr>
                <w:sz w:val="20"/>
                <w:szCs w:val="20"/>
              </w:rPr>
            </w:pPr>
            <w:r w:rsidRPr="004326EE">
              <w:rPr>
                <w:sz w:val="20"/>
                <w:szCs w:val="20"/>
              </w:rPr>
              <w:t>Tabel centralizator și dovezi privind rezonabilitatea costurilor pentru investiţiile în eficienţă energetică/utilizarea surselor regenerabile de energie pentru care se solicită finanţare (Anexa C3.8) sunt încărcate?</w:t>
            </w:r>
          </w:p>
        </w:tc>
        <w:tc>
          <w:tcPr>
            <w:tcW w:w="779" w:type="dxa"/>
          </w:tcPr>
          <w:p w14:paraId="6E9D0FE5" w14:textId="77777777" w:rsidR="004326EE" w:rsidRPr="00030311" w:rsidRDefault="004326EE" w:rsidP="00470A6A">
            <w:pPr>
              <w:jc w:val="center"/>
              <w:rPr>
                <w:sz w:val="20"/>
                <w:szCs w:val="20"/>
              </w:rPr>
            </w:pPr>
          </w:p>
        </w:tc>
        <w:tc>
          <w:tcPr>
            <w:tcW w:w="861" w:type="dxa"/>
          </w:tcPr>
          <w:p w14:paraId="1A77B8A2" w14:textId="77777777" w:rsidR="004326EE" w:rsidRPr="00246D68" w:rsidRDefault="004326EE" w:rsidP="00470A6A">
            <w:pPr>
              <w:jc w:val="center"/>
              <w:rPr>
                <w:sz w:val="20"/>
                <w:szCs w:val="20"/>
                <w:lang w:val="fr-FR"/>
              </w:rPr>
            </w:pPr>
          </w:p>
        </w:tc>
      </w:tr>
      <w:tr w:rsidR="004326EE" w:rsidRPr="00030311" w14:paraId="31CE62E9" w14:textId="77777777" w:rsidTr="00131D09">
        <w:trPr>
          <w:trHeight w:val="314"/>
          <w:jc w:val="center"/>
        </w:trPr>
        <w:tc>
          <w:tcPr>
            <w:tcW w:w="8173" w:type="dxa"/>
            <w:gridSpan w:val="3"/>
          </w:tcPr>
          <w:p w14:paraId="151CC4BD" w14:textId="00FD1264" w:rsidR="004326EE" w:rsidRPr="004326EE" w:rsidRDefault="004326EE" w:rsidP="004326EE">
            <w:pPr>
              <w:numPr>
                <w:ilvl w:val="0"/>
                <w:numId w:val="9"/>
              </w:numPr>
              <w:spacing w:after="120"/>
              <w:jc w:val="both"/>
              <w:rPr>
                <w:sz w:val="20"/>
                <w:szCs w:val="20"/>
              </w:rPr>
            </w:pPr>
            <w:r w:rsidRPr="004326EE">
              <w:rPr>
                <w:sz w:val="20"/>
                <w:szCs w:val="20"/>
              </w:rPr>
              <w:t>Un contract de furnizare a energiei electrice şi a gazelor naturale, obligatoriu, sau a energiei termice, după caz, în vigoare pentru punctul de consum unde solicită finanţarea (Anexa C3.9) este încărcat?</w:t>
            </w:r>
          </w:p>
        </w:tc>
        <w:tc>
          <w:tcPr>
            <w:tcW w:w="779" w:type="dxa"/>
          </w:tcPr>
          <w:p w14:paraId="0BB44827" w14:textId="77777777" w:rsidR="004326EE" w:rsidRPr="00030311" w:rsidRDefault="004326EE" w:rsidP="00470A6A">
            <w:pPr>
              <w:jc w:val="center"/>
              <w:rPr>
                <w:sz w:val="20"/>
                <w:szCs w:val="20"/>
              </w:rPr>
            </w:pPr>
          </w:p>
        </w:tc>
        <w:tc>
          <w:tcPr>
            <w:tcW w:w="861" w:type="dxa"/>
          </w:tcPr>
          <w:p w14:paraId="1E40AA35" w14:textId="77777777" w:rsidR="004326EE" w:rsidRPr="00246D68" w:rsidRDefault="004326EE" w:rsidP="00470A6A">
            <w:pPr>
              <w:jc w:val="center"/>
              <w:rPr>
                <w:sz w:val="20"/>
                <w:szCs w:val="20"/>
                <w:lang w:val="fr-FR"/>
              </w:rPr>
            </w:pPr>
          </w:p>
        </w:tc>
      </w:tr>
      <w:tr w:rsidR="004326EE" w:rsidRPr="00030311" w14:paraId="5D8ED9B6" w14:textId="77777777" w:rsidTr="00131D09">
        <w:trPr>
          <w:trHeight w:val="314"/>
          <w:jc w:val="center"/>
        </w:trPr>
        <w:tc>
          <w:tcPr>
            <w:tcW w:w="8173" w:type="dxa"/>
            <w:gridSpan w:val="3"/>
          </w:tcPr>
          <w:p w14:paraId="3A50C2AD" w14:textId="31235D03" w:rsidR="004326EE" w:rsidRPr="004326EE" w:rsidRDefault="004326EE" w:rsidP="004326EE">
            <w:pPr>
              <w:numPr>
                <w:ilvl w:val="0"/>
                <w:numId w:val="9"/>
              </w:numPr>
              <w:spacing w:after="120"/>
              <w:jc w:val="both"/>
              <w:rPr>
                <w:sz w:val="20"/>
                <w:szCs w:val="20"/>
              </w:rPr>
            </w:pPr>
            <w:r w:rsidRPr="004326EE">
              <w:rPr>
                <w:sz w:val="20"/>
                <w:szCs w:val="20"/>
              </w:rPr>
              <w:t>Analiză energetică, realizată de către un expert independent/autorizat, care conţine indicatorii specifici energetici iniţiali şi previzionaţi, care reprezintă ţinte minime de îndeplinit de către beneficiari la sfârşitul perioadei de implementare a proiectului şi ulterior de menţinut pe o durată de minimum 5 ani după expirarea datei de implementare a proiectului. În situaţia IMM-urilor sau întreprinderilor mari nou-înfiinţate sau în cazul în care nu există contracte de furnizare la locul de implementare, analiza energetică se va baza pe date previzionate şi va stabili indicatorii energetici specifici angajaţi de către beneficiar</w:t>
            </w:r>
            <w:r>
              <w:rPr>
                <w:sz w:val="20"/>
                <w:szCs w:val="20"/>
              </w:rPr>
              <w:t xml:space="preserve"> </w:t>
            </w:r>
            <w:r w:rsidR="001B6FD0">
              <w:rPr>
                <w:sz w:val="20"/>
                <w:szCs w:val="20"/>
              </w:rPr>
              <w:t>(</w:t>
            </w:r>
            <w:r w:rsidR="001B6FD0" w:rsidRPr="004326EE">
              <w:rPr>
                <w:sz w:val="20"/>
                <w:szCs w:val="20"/>
              </w:rPr>
              <w:t>Anexa C.10</w:t>
            </w:r>
            <w:r w:rsidR="001B6FD0">
              <w:rPr>
                <w:sz w:val="20"/>
                <w:szCs w:val="20"/>
              </w:rPr>
              <w:t>)</w:t>
            </w:r>
            <w:r w:rsidR="001B6FD0" w:rsidRPr="004326EE">
              <w:rPr>
                <w:sz w:val="20"/>
                <w:szCs w:val="20"/>
              </w:rPr>
              <w:t xml:space="preserve"> </w:t>
            </w:r>
            <w:r>
              <w:rPr>
                <w:sz w:val="20"/>
                <w:szCs w:val="20"/>
              </w:rPr>
              <w:t>este încărcată?</w:t>
            </w:r>
          </w:p>
        </w:tc>
        <w:tc>
          <w:tcPr>
            <w:tcW w:w="779" w:type="dxa"/>
          </w:tcPr>
          <w:p w14:paraId="474936A5" w14:textId="77777777" w:rsidR="004326EE" w:rsidRPr="00030311" w:rsidRDefault="004326EE" w:rsidP="00470A6A">
            <w:pPr>
              <w:jc w:val="center"/>
              <w:rPr>
                <w:sz w:val="20"/>
                <w:szCs w:val="20"/>
              </w:rPr>
            </w:pPr>
          </w:p>
        </w:tc>
        <w:tc>
          <w:tcPr>
            <w:tcW w:w="861" w:type="dxa"/>
          </w:tcPr>
          <w:p w14:paraId="5EC242F0" w14:textId="77777777" w:rsidR="004326EE" w:rsidRPr="00246D68" w:rsidRDefault="004326EE" w:rsidP="00470A6A">
            <w:pPr>
              <w:jc w:val="center"/>
              <w:rPr>
                <w:sz w:val="20"/>
                <w:szCs w:val="20"/>
                <w:lang w:val="fr-FR"/>
              </w:rPr>
            </w:pPr>
          </w:p>
        </w:tc>
      </w:tr>
      <w:tr w:rsidR="00CE58AE" w:rsidRPr="00030311" w14:paraId="4F1403C2" w14:textId="77777777" w:rsidTr="00131D09">
        <w:trPr>
          <w:trHeight w:val="645"/>
          <w:jc w:val="center"/>
        </w:trPr>
        <w:tc>
          <w:tcPr>
            <w:tcW w:w="8173" w:type="dxa"/>
            <w:gridSpan w:val="3"/>
          </w:tcPr>
          <w:p w14:paraId="0B3AA295" w14:textId="77777777" w:rsidR="00065466" w:rsidRPr="00246D68" w:rsidRDefault="00065466" w:rsidP="00602D97">
            <w:pPr>
              <w:spacing w:after="120"/>
              <w:ind w:left="360"/>
              <w:jc w:val="both"/>
              <w:rPr>
                <w:b/>
                <w:sz w:val="20"/>
                <w:szCs w:val="20"/>
                <w:lang w:val="fr-FR"/>
              </w:rPr>
            </w:pPr>
          </w:p>
          <w:p w14:paraId="637BEA85" w14:textId="77777777" w:rsidR="00CE58AE" w:rsidRPr="00030311" w:rsidRDefault="00CE58AE" w:rsidP="00602D97">
            <w:pPr>
              <w:spacing w:after="120"/>
              <w:ind w:left="360"/>
              <w:jc w:val="both"/>
              <w:rPr>
                <w:sz w:val="20"/>
                <w:szCs w:val="20"/>
                <w:lang w:val="en-US"/>
              </w:rPr>
            </w:pPr>
            <w:r w:rsidRPr="00030311">
              <w:rPr>
                <w:b/>
                <w:sz w:val="20"/>
                <w:szCs w:val="20"/>
                <w:lang w:val="en-US"/>
              </w:rPr>
              <w:t xml:space="preserve">Proiectul este admis?  </w:t>
            </w:r>
          </w:p>
        </w:tc>
        <w:tc>
          <w:tcPr>
            <w:tcW w:w="779" w:type="dxa"/>
          </w:tcPr>
          <w:p w14:paraId="23E0D998" w14:textId="77777777" w:rsidR="00CE58AE" w:rsidRPr="00030311" w:rsidRDefault="00CE58AE" w:rsidP="00602D97">
            <w:pPr>
              <w:jc w:val="center"/>
              <w:rPr>
                <w:sz w:val="20"/>
                <w:szCs w:val="20"/>
                <w:lang w:val="en-US"/>
              </w:rPr>
            </w:pPr>
          </w:p>
        </w:tc>
        <w:tc>
          <w:tcPr>
            <w:tcW w:w="861" w:type="dxa"/>
          </w:tcPr>
          <w:p w14:paraId="04085791" w14:textId="77777777" w:rsidR="00CE58AE" w:rsidRPr="00030311" w:rsidRDefault="00CE58AE" w:rsidP="00602D97">
            <w:pPr>
              <w:jc w:val="center"/>
              <w:rPr>
                <w:sz w:val="20"/>
                <w:szCs w:val="20"/>
                <w:lang w:val="en-US"/>
              </w:rPr>
            </w:pPr>
          </w:p>
        </w:tc>
      </w:tr>
      <w:tr w:rsidR="00CE58AE" w:rsidRPr="00030311" w14:paraId="0C6040ED" w14:textId="77777777" w:rsidTr="00131D09">
        <w:trPr>
          <w:trHeight w:val="88"/>
          <w:jc w:val="center"/>
        </w:trPr>
        <w:tc>
          <w:tcPr>
            <w:tcW w:w="4370" w:type="dxa"/>
            <w:gridSpan w:val="2"/>
          </w:tcPr>
          <w:p w14:paraId="4DE0F827" w14:textId="77777777" w:rsidR="00CE58AE" w:rsidRPr="00030311" w:rsidRDefault="00CE58AE" w:rsidP="00E841A0">
            <w:pPr>
              <w:pStyle w:val="ListParagraph"/>
              <w:numPr>
                <w:ilvl w:val="0"/>
                <w:numId w:val="7"/>
              </w:numPr>
              <w:jc w:val="both"/>
              <w:rPr>
                <w:b/>
                <w:noProof/>
                <w:sz w:val="20"/>
                <w:szCs w:val="20"/>
              </w:rPr>
            </w:pPr>
            <w:r w:rsidRPr="00030311">
              <w:rPr>
                <w:b/>
                <w:noProof/>
                <w:sz w:val="20"/>
                <w:szCs w:val="20"/>
              </w:rPr>
              <w:t xml:space="preserve">DA      </w:t>
            </w:r>
          </w:p>
        </w:tc>
        <w:tc>
          <w:tcPr>
            <w:tcW w:w="3803" w:type="dxa"/>
          </w:tcPr>
          <w:p w14:paraId="4A9CBF5E" w14:textId="77777777" w:rsidR="00CE58AE" w:rsidRPr="00030311" w:rsidRDefault="00CE58AE" w:rsidP="00E841A0">
            <w:pPr>
              <w:pStyle w:val="ListParagraph"/>
              <w:numPr>
                <w:ilvl w:val="0"/>
                <w:numId w:val="8"/>
              </w:numPr>
              <w:jc w:val="both"/>
              <w:rPr>
                <w:b/>
                <w:noProof/>
                <w:sz w:val="20"/>
                <w:szCs w:val="20"/>
              </w:rPr>
            </w:pPr>
            <w:r w:rsidRPr="00030311">
              <w:rPr>
                <w:b/>
                <w:noProof/>
                <w:sz w:val="20"/>
                <w:szCs w:val="20"/>
              </w:rPr>
              <w:t>NU</w:t>
            </w:r>
          </w:p>
        </w:tc>
        <w:tc>
          <w:tcPr>
            <w:tcW w:w="779" w:type="dxa"/>
          </w:tcPr>
          <w:p w14:paraId="7A6652C2" w14:textId="77777777" w:rsidR="00CE58AE" w:rsidRPr="00030311" w:rsidRDefault="00CE58AE" w:rsidP="00602D97">
            <w:pPr>
              <w:jc w:val="center"/>
              <w:rPr>
                <w:sz w:val="20"/>
                <w:szCs w:val="20"/>
                <w:lang w:val="en-US"/>
              </w:rPr>
            </w:pPr>
          </w:p>
        </w:tc>
        <w:tc>
          <w:tcPr>
            <w:tcW w:w="861" w:type="dxa"/>
          </w:tcPr>
          <w:p w14:paraId="4281E5F8" w14:textId="77777777" w:rsidR="00CE58AE" w:rsidRPr="00030311" w:rsidRDefault="00CE58AE" w:rsidP="00602D97">
            <w:pPr>
              <w:jc w:val="center"/>
              <w:rPr>
                <w:sz w:val="20"/>
                <w:szCs w:val="20"/>
                <w:lang w:val="en-US"/>
              </w:rPr>
            </w:pPr>
          </w:p>
        </w:tc>
      </w:tr>
      <w:tr w:rsidR="00CE58AE" w:rsidRPr="00030311" w14:paraId="367659B5" w14:textId="77777777" w:rsidTr="00131D09">
        <w:trPr>
          <w:trHeight w:val="417"/>
          <w:jc w:val="center"/>
        </w:trPr>
        <w:tc>
          <w:tcPr>
            <w:tcW w:w="8173" w:type="dxa"/>
            <w:gridSpan w:val="3"/>
          </w:tcPr>
          <w:p w14:paraId="63A771CD" w14:textId="77777777" w:rsidR="00CE58AE" w:rsidRPr="00030311" w:rsidRDefault="00CE58AE" w:rsidP="00602D97">
            <w:pPr>
              <w:jc w:val="both"/>
              <w:rPr>
                <w:b/>
                <w:sz w:val="20"/>
                <w:szCs w:val="20"/>
                <w:lang w:val="en-US"/>
              </w:rPr>
            </w:pPr>
            <w:r w:rsidRPr="00030311">
              <w:rPr>
                <w:b/>
                <w:sz w:val="20"/>
                <w:szCs w:val="20"/>
                <w:lang w:val="en-US"/>
              </w:rPr>
              <w:t>Comentarii:</w:t>
            </w:r>
          </w:p>
          <w:p w14:paraId="29C5BE09" w14:textId="77777777" w:rsidR="00CE58AE" w:rsidRPr="00030311" w:rsidRDefault="00CE58AE" w:rsidP="00602D97">
            <w:pPr>
              <w:ind w:left="-82"/>
              <w:jc w:val="both"/>
              <w:rPr>
                <w:b/>
                <w:sz w:val="20"/>
                <w:szCs w:val="20"/>
                <w:lang w:val="en-US"/>
              </w:rPr>
            </w:pPr>
          </w:p>
          <w:p w14:paraId="121249DD" w14:textId="77777777" w:rsidR="00CE58AE" w:rsidRPr="00030311" w:rsidRDefault="00CE58AE" w:rsidP="00602D97">
            <w:pPr>
              <w:ind w:left="-82"/>
              <w:jc w:val="both"/>
              <w:rPr>
                <w:b/>
                <w:sz w:val="20"/>
                <w:szCs w:val="20"/>
                <w:lang w:val="en-US"/>
              </w:rPr>
            </w:pPr>
          </w:p>
        </w:tc>
        <w:tc>
          <w:tcPr>
            <w:tcW w:w="779" w:type="dxa"/>
          </w:tcPr>
          <w:p w14:paraId="62A84B4C" w14:textId="77777777" w:rsidR="00CE58AE" w:rsidRPr="00030311" w:rsidRDefault="00CE58AE" w:rsidP="00602D97">
            <w:pPr>
              <w:jc w:val="center"/>
              <w:rPr>
                <w:sz w:val="20"/>
                <w:szCs w:val="20"/>
                <w:lang w:val="en-US"/>
              </w:rPr>
            </w:pPr>
          </w:p>
        </w:tc>
        <w:tc>
          <w:tcPr>
            <w:tcW w:w="861" w:type="dxa"/>
          </w:tcPr>
          <w:p w14:paraId="6D5D7C4C" w14:textId="77777777" w:rsidR="00CE58AE" w:rsidRPr="00030311" w:rsidRDefault="00CE58AE" w:rsidP="00602D97">
            <w:pPr>
              <w:jc w:val="center"/>
              <w:rPr>
                <w:sz w:val="20"/>
                <w:szCs w:val="20"/>
                <w:lang w:val="en-US"/>
              </w:rPr>
            </w:pPr>
          </w:p>
        </w:tc>
      </w:tr>
      <w:tr w:rsidR="00A1759B" w:rsidRPr="00030311" w14:paraId="09577F00" w14:textId="77777777" w:rsidTr="00131D09">
        <w:trPr>
          <w:trHeight w:val="341"/>
          <w:jc w:val="center"/>
        </w:trPr>
        <w:tc>
          <w:tcPr>
            <w:tcW w:w="8173" w:type="dxa"/>
            <w:gridSpan w:val="3"/>
            <w:shd w:val="clear" w:color="auto" w:fill="DEEAF6"/>
          </w:tcPr>
          <w:p w14:paraId="755C5662" w14:textId="77777777" w:rsidR="00A1759B" w:rsidRPr="00030311" w:rsidRDefault="00A1759B" w:rsidP="00602D97">
            <w:pPr>
              <w:jc w:val="center"/>
              <w:rPr>
                <w:b/>
                <w:sz w:val="20"/>
                <w:szCs w:val="20"/>
                <w:lang w:val="en-US"/>
              </w:rPr>
            </w:pPr>
            <w:r w:rsidRPr="00030311">
              <w:rPr>
                <w:b/>
                <w:sz w:val="20"/>
                <w:szCs w:val="20"/>
                <w:lang w:val="en-US"/>
              </w:rPr>
              <w:t>Criteriu</w:t>
            </w:r>
          </w:p>
        </w:tc>
        <w:tc>
          <w:tcPr>
            <w:tcW w:w="1640" w:type="dxa"/>
            <w:gridSpan w:val="2"/>
            <w:shd w:val="clear" w:color="auto" w:fill="DEEAF6"/>
          </w:tcPr>
          <w:p w14:paraId="726AE170" w14:textId="77777777" w:rsidR="00A1759B" w:rsidRPr="00030311" w:rsidRDefault="00A1759B" w:rsidP="00602D97">
            <w:pPr>
              <w:jc w:val="center"/>
              <w:rPr>
                <w:b/>
                <w:sz w:val="20"/>
                <w:szCs w:val="20"/>
                <w:lang w:val="en-US"/>
              </w:rPr>
            </w:pPr>
            <w:r w:rsidRPr="00030311">
              <w:rPr>
                <w:b/>
                <w:sz w:val="20"/>
                <w:szCs w:val="20"/>
                <w:lang w:val="en-US"/>
              </w:rPr>
              <w:t>Sistem notare</w:t>
            </w:r>
          </w:p>
        </w:tc>
      </w:tr>
      <w:tr w:rsidR="00CE58AE" w:rsidRPr="00030311" w14:paraId="27AC03D7" w14:textId="77777777" w:rsidTr="00131D09">
        <w:trPr>
          <w:trHeight w:val="341"/>
          <w:jc w:val="center"/>
        </w:trPr>
        <w:tc>
          <w:tcPr>
            <w:tcW w:w="8173" w:type="dxa"/>
            <w:gridSpan w:val="3"/>
            <w:shd w:val="clear" w:color="auto" w:fill="FBE4D5"/>
          </w:tcPr>
          <w:p w14:paraId="7CAFD978" w14:textId="77777777" w:rsidR="00CE58AE" w:rsidRPr="00030311" w:rsidRDefault="00CE58AE" w:rsidP="00602D97">
            <w:pPr>
              <w:jc w:val="center"/>
              <w:rPr>
                <w:b/>
                <w:sz w:val="20"/>
                <w:szCs w:val="20"/>
                <w:lang w:val="en-US"/>
              </w:rPr>
            </w:pPr>
            <w:r w:rsidRPr="00030311">
              <w:rPr>
                <w:b/>
                <w:sz w:val="20"/>
                <w:szCs w:val="20"/>
                <w:lang w:val="en-US"/>
              </w:rPr>
              <w:t>Eligibilitate</w:t>
            </w:r>
          </w:p>
        </w:tc>
        <w:tc>
          <w:tcPr>
            <w:tcW w:w="779" w:type="dxa"/>
            <w:shd w:val="clear" w:color="auto" w:fill="FBE4D5"/>
          </w:tcPr>
          <w:p w14:paraId="0136D2D3" w14:textId="77777777" w:rsidR="00CE58AE" w:rsidRPr="00030311" w:rsidRDefault="00CE58AE" w:rsidP="00602D97">
            <w:pPr>
              <w:jc w:val="center"/>
              <w:rPr>
                <w:b/>
                <w:sz w:val="20"/>
                <w:szCs w:val="20"/>
                <w:lang w:val="en-US"/>
              </w:rPr>
            </w:pPr>
          </w:p>
        </w:tc>
        <w:tc>
          <w:tcPr>
            <w:tcW w:w="861" w:type="dxa"/>
            <w:shd w:val="clear" w:color="auto" w:fill="FBE4D5"/>
          </w:tcPr>
          <w:p w14:paraId="2F429071" w14:textId="77777777" w:rsidR="00CE58AE" w:rsidRPr="00030311" w:rsidRDefault="00CE58AE" w:rsidP="00602D97">
            <w:pPr>
              <w:jc w:val="center"/>
              <w:rPr>
                <w:b/>
                <w:sz w:val="20"/>
                <w:szCs w:val="20"/>
                <w:lang w:val="en-US"/>
              </w:rPr>
            </w:pPr>
          </w:p>
        </w:tc>
      </w:tr>
      <w:tr w:rsidR="00CE58AE" w:rsidRPr="00030311" w14:paraId="445C4D4B" w14:textId="77777777" w:rsidTr="00131D09">
        <w:trPr>
          <w:jc w:val="center"/>
        </w:trPr>
        <w:tc>
          <w:tcPr>
            <w:tcW w:w="8952" w:type="dxa"/>
            <w:gridSpan w:val="4"/>
            <w:shd w:val="clear" w:color="auto" w:fill="FBE4D5"/>
          </w:tcPr>
          <w:p w14:paraId="0D1C0458" w14:textId="77777777" w:rsidR="00CE58AE" w:rsidRPr="00030311" w:rsidRDefault="00CE58AE" w:rsidP="00295DA5">
            <w:pPr>
              <w:pStyle w:val="ListParagraph"/>
              <w:numPr>
                <w:ilvl w:val="0"/>
                <w:numId w:val="1"/>
              </w:numPr>
              <w:ind w:left="342" w:hanging="450"/>
              <w:rPr>
                <w:noProof/>
                <w:sz w:val="20"/>
                <w:szCs w:val="20"/>
              </w:rPr>
            </w:pPr>
            <w:r w:rsidRPr="00030311">
              <w:rPr>
                <w:b/>
                <w:noProof/>
                <w:sz w:val="20"/>
                <w:szCs w:val="20"/>
              </w:rPr>
              <w:t>Eligibilitatea solicitantului</w:t>
            </w:r>
          </w:p>
        </w:tc>
        <w:tc>
          <w:tcPr>
            <w:tcW w:w="861" w:type="dxa"/>
            <w:shd w:val="clear" w:color="auto" w:fill="FBE4D5"/>
          </w:tcPr>
          <w:p w14:paraId="06DF6CC4" w14:textId="77777777" w:rsidR="00CE58AE" w:rsidRPr="00030311" w:rsidRDefault="00CE58AE" w:rsidP="00602D97">
            <w:pPr>
              <w:pStyle w:val="ListParagraph"/>
              <w:ind w:left="342"/>
              <w:rPr>
                <w:b/>
                <w:noProof/>
                <w:sz w:val="20"/>
                <w:szCs w:val="20"/>
              </w:rPr>
            </w:pPr>
          </w:p>
        </w:tc>
      </w:tr>
      <w:tr w:rsidR="00CE58AE" w:rsidRPr="00030311" w14:paraId="5E55C77B" w14:textId="77777777" w:rsidTr="00131D09">
        <w:trPr>
          <w:trHeight w:val="422"/>
          <w:jc w:val="center"/>
        </w:trPr>
        <w:tc>
          <w:tcPr>
            <w:tcW w:w="8173" w:type="dxa"/>
            <w:gridSpan w:val="3"/>
          </w:tcPr>
          <w:p w14:paraId="240E0D47" w14:textId="0FD40D48" w:rsidR="00CE58AE" w:rsidRPr="00030311" w:rsidRDefault="00CE58AE" w:rsidP="00602D97">
            <w:pPr>
              <w:jc w:val="both"/>
              <w:rPr>
                <w:b/>
                <w:sz w:val="20"/>
                <w:szCs w:val="20"/>
              </w:rPr>
            </w:pPr>
            <w:r w:rsidRPr="00030311">
              <w:rPr>
                <w:sz w:val="20"/>
                <w:szCs w:val="20"/>
              </w:rPr>
              <w:lastRenderedPageBreak/>
              <w:t xml:space="preserve">Solicitantul </w:t>
            </w:r>
            <w:r w:rsidR="009D2383">
              <w:rPr>
                <w:sz w:val="20"/>
                <w:szCs w:val="20"/>
              </w:rPr>
              <w:t>i</w:t>
            </w:r>
            <w:r w:rsidRPr="00030311">
              <w:rPr>
                <w:sz w:val="20"/>
                <w:szCs w:val="20"/>
              </w:rPr>
              <w:t>ndepline</w:t>
            </w:r>
            <w:r w:rsidR="009D2383">
              <w:rPr>
                <w:sz w:val="20"/>
                <w:szCs w:val="20"/>
              </w:rPr>
              <w:t>s</w:t>
            </w:r>
            <w:r w:rsidRPr="00030311">
              <w:rPr>
                <w:sz w:val="20"/>
                <w:szCs w:val="20"/>
              </w:rPr>
              <w:t>te toate criteriile de natur</w:t>
            </w:r>
            <w:r w:rsidR="009D2383">
              <w:rPr>
                <w:sz w:val="20"/>
                <w:szCs w:val="20"/>
              </w:rPr>
              <w:t>a</w:t>
            </w:r>
            <w:r w:rsidRPr="00030311">
              <w:rPr>
                <w:sz w:val="20"/>
                <w:szCs w:val="20"/>
              </w:rPr>
              <w:t xml:space="preserve"> institu</w:t>
            </w:r>
            <w:r w:rsidR="009D2383">
              <w:rPr>
                <w:sz w:val="20"/>
                <w:szCs w:val="20"/>
              </w:rPr>
              <w:t>t</w:t>
            </w:r>
            <w:r w:rsidRPr="00030311">
              <w:rPr>
                <w:sz w:val="20"/>
                <w:szCs w:val="20"/>
              </w:rPr>
              <w:t>ional</w:t>
            </w:r>
            <w:r w:rsidR="009D2383">
              <w:rPr>
                <w:sz w:val="20"/>
                <w:szCs w:val="20"/>
              </w:rPr>
              <w:t>a</w:t>
            </w:r>
            <w:r w:rsidRPr="00030311">
              <w:rPr>
                <w:sz w:val="20"/>
                <w:szCs w:val="20"/>
              </w:rPr>
              <w:t>, legal</w:t>
            </w:r>
            <w:r w:rsidR="009D2383">
              <w:rPr>
                <w:sz w:val="20"/>
                <w:szCs w:val="20"/>
              </w:rPr>
              <w:t>a</w:t>
            </w:r>
            <w:r w:rsidRPr="00030311">
              <w:rPr>
                <w:sz w:val="20"/>
                <w:szCs w:val="20"/>
              </w:rPr>
              <w:t xml:space="preserve"> </w:t>
            </w:r>
            <w:r w:rsidR="009D2383">
              <w:rPr>
                <w:sz w:val="20"/>
                <w:szCs w:val="20"/>
              </w:rPr>
              <w:t>s</w:t>
            </w:r>
            <w:r w:rsidRPr="00030311">
              <w:rPr>
                <w:sz w:val="20"/>
                <w:szCs w:val="20"/>
              </w:rPr>
              <w:t>i financiar</w:t>
            </w:r>
            <w:r w:rsidR="009D2383">
              <w:rPr>
                <w:sz w:val="20"/>
                <w:szCs w:val="20"/>
              </w:rPr>
              <w:t>a</w:t>
            </w:r>
            <w:r w:rsidRPr="00030311">
              <w:rPr>
                <w:sz w:val="20"/>
                <w:szCs w:val="20"/>
              </w:rPr>
              <w:t xml:space="preserve"> conform prevederilor din Ghidul solicitantului:</w:t>
            </w:r>
          </w:p>
        </w:tc>
        <w:tc>
          <w:tcPr>
            <w:tcW w:w="779" w:type="dxa"/>
          </w:tcPr>
          <w:p w14:paraId="4A20227A" w14:textId="77777777" w:rsidR="00CE58AE" w:rsidRPr="00030311" w:rsidRDefault="00CE58AE" w:rsidP="00602D97">
            <w:pPr>
              <w:jc w:val="center"/>
              <w:rPr>
                <w:sz w:val="20"/>
                <w:szCs w:val="20"/>
              </w:rPr>
            </w:pPr>
          </w:p>
        </w:tc>
        <w:tc>
          <w:tcPr>
            <w:tcW w:w="861" w:type="dxa"/>
          </w:tcPr>
          <w:p w14:paraId="4DD77950" w14:textId="77777777" w:rsidR="00CE58AE" w:rsidRPr="00030311" w:rsidRDefault="00CE58AE" w:rsidP="00602D97">
            <w:pPr>
              <w:jc w:val="center"/>
              <w:rPr>
                <w:sz w:val="20"/>
                <w:szCs w:val="20"/>
                <w:lang w:val="en-US"/>
              </w:rPr>
            </w:pPr>
          </w:p>
        </w:tc>
      </w:tr>
      <w:tr w:rsidR="00CE58AE" w:rsidRPr="00030311" w14:paraId="22C76E60" w14:textId="77777777" w:rsidTr="00131D09">
        <w:trPr>
          <w:trHeight w:val="422"/>
          <w:jc w:val="center"/>
        </w:trPr>
        <w:tc>
          <w:tcPr>
            <w:tcW w:w="8173" w:type="dxa"/>
            <w:gridSpan w:val="3"/>
          </w:tcPr>
          <w:p w14:paraId="39DC1B3C" w14:textId="67BEA076" w:rsidR="001B6FD0" w:rsidRPr="007E22CB" w:rsidRDefault="00C268C4" w:rsidP="007E22CB">
            <w:pPr>
              <w:pStyle w:val="ListParagraph"/>
              <w:numPr>
                <w:ilvl w:val="0"/>
                <w:numId w:val="21"/>
              </w:numPr>
              <w:contextualSpacing w:val="0"/>
              <w:jc w:val="both"/>
              <w:rPr>
                <w:i/>
                <w:iCs/>
                <w:color w:val="FF0000"/>
                <w:sz w:val="20"/>
                <w:szCs w:val="20"/>
              </w:rPr>
            </w:pPr>
            <w:proofErr w:type="spellStart"/>
            <w:proofErr w:type="gramStart"/>
            <w:r w:rsidRPr="00861C5A">
              <w:rPr>
                <w:iCs/>
                <w:sz w:val="20"/>
                <w:szCs w:val="20"/>
              </w:rPr>
              <w:t>Solicitantul</w:t>
            </w:r>
            <w:proofErr w:type="spellEnd"/>
            <w:r w:rsidRPr="00861C5A">
              <w:rPr>
                <w:iCs/>
                <w:sz w:val="20"/>
                <w:szCs w:val="20"/>
              </w:rPr>
              <w:t xml:space="preserve"> </w:t>
            </w:r>
            <w:proofErr w:type="spellStart"/>
            <w:r w:rsidRPr="00861C5A">
              <w:rPr>
                <w:iCs/>
                <w:sz w:val="20"/>
                <w:szCs w:val="20"/>
              </w:rPr>
              <w:t>este</w:t>
            </w:r>
            <w:proofErr w:type="spellEnd"/>
            <w:r w:rsidRPr="00861C5A">
              <w:rPr>
                <w:iCs/>
                <w:sz w:val="20"/>
                <w:szCs w:val="20"/>
              </w:rPr>
              <w:t xml:space="preserve"> </w:t>
            </w:r>
            <w:proofErr w:type="spellStart"/>
            <w:r w:rsidRPr="00861C5A">
              <w:rPr>
                <w:iCs/>
                <w:sz w:val="20"/>
                <w:szCs w:val="20"/>
              </w:rPr>
              <w:t>societate</w:t>
            </w:r>
            <w:proofErr w:type="spellEnd"/>
            <w:r w:rsidRPr="00861C5A">
              <w:rPr>
                <w:iCs/>
                <w:sz w:val="20"/>
                <w:szCs w:val="20"/>
              </w:rPr>
              <w:t xml:space="preserve"> legal </w:t>
            </w:r>
            <w:proofErr w:type="spellStart"/>
            <w:r w:rsidRPr="00861C5A">
              <w:rPr>
                <w:iCs/>
                <w:sz w:val="20"/>
                <w:szCs w:val="20"/>
              </w:rPr>
              <w:t>constituit</w:t>
            </w:r>
            <w:r w:rsidR="009D2383" w:rsidRPr="00861C5A">
              <w:rPr>
                <w:iCs/>
                <w:sz w:val="20"/>
                <w:szCs w:val="20"/>
              </w:rPr>
              <w:t>a</w:t>
            </w:r>
            <w:proofErr w:type="spellEnd"/>
            <w:r w:rsidRPr="00861C5A">
              <w:rPr>
                <w:iCs/>
                <w:sz w:val="20"/>
                <w:szCs w:val="20"/>
              </w:rPr>
              <w:t xml:space="preserve"> </w:t>
            </w:r>
            <w:r w:rsidR="009D2383" w:rsidRPr="00861C5A">
              <w:rPr>
                <w:iCs/>
                <w:sz w:val="20"/>
                <w:szCs w:val="20"/>
              </w:rPr>
              <w:t>i</w:t>
            </w:r>
            <w:r w:rsidRPr="00861C5A">
              <w:rPr>
                <w:iCs/>
                <w:sz w:val="20"/>
                <w:szCs w:val="20"/>
              </w:rPr>
              <w:t>n Rom</w:t>
            </w:r>
            <w:r w:rsidR="009D2383" w:rsidRPr="00861C5A">
              <w:rPr>
                <w:iCs/>
                <w:sz w:val="20"/>
                <w:szCs w:val="20"/>
              </w:rPr>
              <w:t>a</w:t>
            </w:r>
            <w:r w:rsidRPr="00861C5A">
              <w:rPr>
                <w:iCs/>
                <w:sz w:val="20"/>
                <w:szCs w:val="20"/>
              </w:rPr>
              <w:t xml:space="preserve">nia (conform </w:t>
            </w:r>
            <w:proofErr w:type="spellStart"/>
            <w:r w:rsidR="001B6FD0" w:rsidRPr="00861C5A">
              <w:rPr>
                <w:iCs/>
                <w:sz w:val="20"/>
                <w:szCs w:val="20"/>
              </w:rPr>
              <w:t>Legii</w:t>
            </w:r>
            <w:proofErr w:type="spellEnd"/>
            <w:r w:rsidR="001B6FD0" w:rsidRPr="00861C5A">
              <w:rPr>
                <w:iCs/>
                <w:sz w:val="20"/>
                <w:szCs w:val="20"/>
              </w:rPr>
              <w:t xml:space="preserve"> </w:t>
            </w:r>
            <w:proofErr w:type="spellStart"/>
            <w:r w:rsidR="001B6FD0" w:rsidRPr="00861C5A">
              <w:rPr>
                <w:iCs/>
                <w:sz w:val="20"/>
                <w:szCs w:val="20"/>
              </w:rPr>
              <w:t>societăţilor</w:t>
            </w:r>
            <w:proofErr w:type="spellEnd"/>
            <w:r w:rsidR="001B6FD0" w:rsidRPr="00861C5A">
              <w:rPr>
                <w:iCs/>
                <w:sz w:val="20"/>
                <w:szCs w:val="20"/>
              </w:rPr>
              <w:t xml:space="preserve"> </w:t>
            </w:r>
            <w:proofErr w:type="spellStart"/>
            <w:r w:rsidR="001B6FD0" w:rsidRPr="00861C5A">
              <w:rPr>
                <w:iCs/>
                <w:sz w:val="20"/>
                <w:szCs w:val="20"/>
              </w:rPr>
              <w:t>nr</w:t>
            </w:r>
            <w:proofErr w:type="spellEnd"/>
            <w:r w:rsidR="001B6FD0" w:rsidRPr="00861C5A">
              <w:rPr>
                <w:iCs/>
                <w:sz w:val="20"/>
                <w:szCs w:val="20"/>
              </w:rPr>
              <w:t xml:space="preserve">. 31/1990, </w:t>
            </w:r>
            <w:proofErr w:type="spellStart"/>
            <w:r w:rsidR="001B6FD0" w:rsidRPr="00861C5A">
              <w:rPr>
                <w:iCs/>
                <w:sz w:val="20"/>
                <w:szCs w:val="20"/>
              </w:rPr>
              <w:t>republicată</w:t>
            </w:r>
            <w:proofErr w:type="spellEnd"/>
            <w:r w:rsidR="001B6FD0" w:rsidRPr="00861C5A">
              <w:rPr>
                <w:iCs/>
                <w:sz w:val="20"/>
                <w:szCs w:val="20"/>
              </w:rPr>
              <w:t xml:space="preserve">, cu </w:t>
            </w:r>
            <w:proofErr w:type="spellStart"/>
            <w:r w:rsidR="001B6FD0" w:rsidRPr="00861C5A">
              <w:rPr>
                <w:iCs/>
                <w:sz w:val="20"/>
                <w:szCs w:val="20"/>
              </w:rPr>
              <w:t>modificările</w:t>
            </w:r>
            <w:proofErr w:type="spellEnd"/>
            <w:r w:rsidR="001B6FD0" w:rsidRPr="00861C5A">
              <w:rPr>
                <w:iCs/>
                <w:sz w:val="20"/>
                <w:szCs w:val="20"/>
              </w:rPr>
              <w:t xml:space="preserve"> </w:t>
            </w:r>
            <w:proofErr w:type="spellStart"/>
            <w:r w:rsidR="001B6FD0" w:rsidRPr="00861C5A">
              <w:rPr>
                <w:iCs/>
                <w:sz w:val="20"/>
                <w:szCs w:val="20"/>
              </w:rPr>
              <w:t>şi</w:t>
            </w:r>
            <w:proofErr w:type="spellEnd"/>
            <w:r w:rsidR="001B6FD0" w:rsidRPr="00861C5A">
              <w:rPr>
                <w:iCs/>
                <w:sz w:val="20"/>
                <w:szCs w:val="20"/>
              </w:rPr>
              <w:t xml:space="preserve"> </w:t>
            </w:r>
            <w:proofErr w:type="spellStart"/>
            <w:r w:rsidR="001B6FD0" w:rsidRPr="00861C5A">
              <w:rPr>
                <w:iCs/>
                <w:sz w:val="20"/>
                <w:szCs w:val="20"/>
              </w:rPr>
              <w:t>completările</w:t>
            </w:r>
            <w:proofErr w:type="spellEnd"/>
            <w:r w:rsidR="001B6FD0" w:rsidRPr="00861C5A">
              <w:rPr>
                <w:iCs/>
                <w:sz w:val="20"/>
                <w:szCs w:val="20"/>
              </w:rPr>
              <w:t xml:space="preserve"> </w:t>
            </w:r>
            <w:proofErr w:type="spellStart"/>
            <w:r w:rsidR="001B6FD0" w:rsidRPr="00861C5A">
              <w:rPr>
                <w:iCs/>
                <w:sz w:val="20"/>
                <w:szCs w:val="20"/>
              </w:rPr>
              <w:t>ulterioare</w:t>
            </w:r>
            <w:proofErr w:type="spellEnd"/>
            <w:r w:rsidR="001B6FD0" w:rsidRPr="00861C5A">
              <w:rPr>
                <w:iCs/>
                <w:sz w:val="20"/>
                <w:szCs w:val="20"/>
              </w:rPr>
              <w:t xml:space="preserve">/ </w:t>
            </w:r>
            <w:proofErr w:type="spellStart"/>
            <w:r w:rsidR="001B6FD0" w:rsidRPr="00861C5A">
              <w:rPr>
                <w:iCs/>
                <w:sz w:val="20"/>
                <w:szCs w:val="20"/>
              </w:rPr>
              <w:t>Legii</w:t>
            </w:r>
            <w:proofErr w:type="spellEnd"/>
            <w:r w:rsidR="001B6FD0" w:rsidRPr="00861C5A">
              <w:rPr>
                <w:iCs/>
                <w:sz w:val="20"/>
                <w:szCs w:val="20"/>
              </w:rPr>
              <w:t xml:space="preserve"> </w:t>
            </w:r>
            <w:proofErr w:type="spellStart"/>
            <w:r w:rsidR="001B6FD0" w:rsidRPr="00861C5A">
              <w:rPr>
                <w:iCs/>
                <w:sz w:val="20"/>
                <w:szCs w:val="20"/>
              </w:rPr>
              <w:t>nr</w:t>
            </w:r>
            <w:proofErr w:type="spellEnd"/>
            <w:r w:rsidR="001B6FD0" w:rsidRPr="00861C5A">
              <w:rPr>
                <w:iCs/>
                <w:sz w:val="20"/>
                <w:szCs w:val="20"/>
              </w:rPr>
              <w:t xml:space="preserve">. 1/2005 </w:t>
            </w:r>
            <w:proofErr w:type="spellStart"/>
            <w:r w:rsidR="001B6FD0" w:rsidRPr="00861C5A">
              <w:rPr>
                <w:iCs/>
                <w:sz w:val="20"/>
                <w:szCs w:val="20"/>
              </w:rPr>
              <w:t>privind</w:t>
            </w:r>
            <w:proofErr w:type="spellEnd"/>
            <w:r w:rsidR="001B6FD0" w:rsidRPr="00861C5A">
              <w:rPr>
                <w:iCs/>
                <w:sz w:val="20"/>
                <w:szCs w:val="20"/>
              </w:rPr>
              <w:t xml:space="preserve"> </w:t>
            </w:r>
            <w:proofErr w:type="spellStart"/>
            <w:r w:rsidR="001B6FD0" w:rsidRPr="00861C5A">
              <w:rPr>
                <w:iCs/>
                <w:sz w:val="20"/>
                <w:szCs w:val="20"/>
              </w:rPr>
              <w:t>organizarea</w:t>
            </w:r>
            <w:proofErr w:type="spellEnd"/>
            <w:r w:rsidR="001B6FD0" w:rsidRPr="00861C5A">
              <w:rPr>
                <w:iCs/>
                <w:sz w:val="20"/>
                <w:szCs w:val="20"/>
              </w:rPr>
              <w:t xml:space="preserve"> </w:t>
            </w:r>
            <w:proofErr w:type="spellStart"/>
            <w:r w:rsidR="001B6FD0" w:rsidRPr="00861C5A">
              <w:rPr>
                <w:iCs/>
                <w:sz w:val="20"/>
                <w:szCs w:val="20"/>
              </w:rPr>
              <w:t>şi</w:t>
            </w:r>
            <w:proofErr w:type="spellEnd"/>
            <w:r w:rsidR="001B6FD0" w:rsidRPr="00861C5A">
              <w:rPr>
                <w:iCs/>
                <w:sz w:val="20"/>
                <w:szCs w:val="20"/>
              </w:rPr>
              <w:t xml:space="preserve"> </w:t>
            </w:r>
            <w:proofErr w:type="spellStart"/>
            <w:r w:rsidR="001B6FD0" w:rsidRPr="00861C5A">
              <w:rPr>
                <w:iCs/>
                <w:sz w:val="20"/>
                <w:szCs w:val="20"/>
              </w:rPr>
              <w:t>funcţionarea</w:t>
            </w:r>
            <w:proofErr w:type="spellEnd"/>
            <w:r w:rsidR="001B6FD0" w:rsidRPr="00861C5A">
              <w:rPr>
                <w:iCs/>
                <w:sz w:val="20"/>
                <w:szCs w:val="20"/>
              </w:rPr>
              <w:t xml:space="preserve"> </w:t>
            </w:r>
            <w:proofErr w:type="spellStart"/>
            <w:r w:rsidR="001B6FD0" w:rsidRPr="00861C5A">
              <w:rPr>
                <w:iCs/>
                <w:sz w:val="20"/>
                <w:szCs w:val="20"/>
              </w:rPr>
              <w:t>cooperaţiei</w:t>
            </w:r>
            <w:proofErr w:type="spellEnd"/>
            <w:r w:rsidR="001B6FD0" w:rsidRPr="00861C5A">
              <w:rPr>
                <w:iCs/>
                <w:sz w:val="20"/>
                <w:szCs w:val="20"/>
              </w:rPr>
              <w:t xml:space="preserve">, </w:t>
            </w:r>
            <w:proofErr w:type="spellStart"/>
            <w:r w:rsidR="001B6FD0" w:rsidRPr="00861C5A">
              <w:rPr>
                <w:iCs/>
                <w:sz w:val="20"/>
                <w:szCs w:val="20"/>
              </w:rPr>
              <w:t>republicată</w:t>
            </w:r>
            <w:proofErr w:type="spellEnd"/>
            <w:r w:rsidR="001B6FD0" w:rsidRPr="00861C5A">
              <w:rPr>
                <w:iCs/>
                <w:sz w:val="20"/>
                <w:szCs w:val="20"/>
              </w:rPr>
              <w:t xml:space="preserve">, cu </w:t>
            </w:r>
            <w:proofErr w:type="spellStart"/>
            <w:r w:rsidR="001B6FD0" w:rsidRPr="00861C5A">
              <w:rPr>
                <w:iCs/>
                <w:sz w:val="20"/>
                <w:szCs w:val="20"/>
              </w:rPr>
              <w:t>modificările</w:t>
            </w:r>
            <w:proofErr w:type="spellEnd"/>
            <w:r w:rsidR="001B6FD0" w:rsidRPr="00861C5A">
              <w:rPr>
                <w:iCs/>
                <w:sz w:val="20"/>
                <w:szCs w:val="20"/>
              </w:rPr>
              <w:t xml:space="preserve"> </w:t>
            </w:r>
            <w:proofErr w:type="spellStart"/>
            <w:r w:rsidR="001B6FD0" w:rsidRPr="00861C5A">
              <w:rPr>
                <w:iCs/>
                <w:sz w:val="20"/>
                <w:szCs w:val="20"/>
              </w:rPr>
              <w:t>ulterioare</w:t>
            </w:r>
            <w:proofErr w:type="spellEnd"/>
            <w:r w:rsidR="001B6FD0" w:rsidRPr="00861C5A">
              <w:rPr>
                <w:iCs/>
                <w:sz w:val="20"/>
                <w:szCs w:val="20"/>
              </w:rPr>
              <w:t xml:space="preserve">/ </w:t>
            </w:r>
            <w:proofErr w:type="spellStart"/>
            <w:r w:rsidR="001B6FD0" w:rsidRPr="00861C5A">
              <w:rPr>
                <w:iCs/>
                <w:sz w:val="20"/>
                <w:szCs w:val="20"/>
              </w:rPr>
              <w:t>Ordonanţei</w:t>
            </w:r>
            <w:proofErr w:type="spellEnd"/>
            <w:r w:rsidR="001B6FD0" w:rsidRPr="00861C5A">
              <w:rPr>
                <w:iCs/>
                <w:sz w:val="20"/>
                <w:szCs w:val="20"/>
              </w:rPr>
              <w:t xml:space="preserve"> de </w:t>
            </w:r>
            <w:proofErr w:type="spellStart"/>
            <w:r w:rsidR="001B6FD0" w:rsidRPr="00861C5A">
              <w:rPr>
                <w:iCs/>
                <w:sz w:val="20"/>
                <w:szCs w:val="20"/>
              </w:rPr>
              <w:t>urgenţă</w:t>
            </w:r>
            <w:proofErr w:type="spellEnd"/>
            <w:r w:rsidR="001B6FD0" w:rsidRPr="00861C5A">
              <w:rPr>
                <w:iCs/>
                <w:sz w:val="20"/>
                <w:szCs w:val="20"/>
              </w:rPr>
              <w:t xml:space="preserve"> a </w:t>
            </w:r>
            <w:proofErr w:type="spellStart"/>
            <w:r w:rsidR="001B6FD0" w:rsidRPr="00861C5A">
              <w:rPr>
                <w:iCs/>
                <w:sz w:val="20"/>
                <w:szCs w:val="20"/>
              </w:rPr>
              <w:t>Guvernului</w:t>
            </w:r>
            <w:proofErr w:type="spellEnd"/>
            <w:r w:rsidR="001B6FD0" w:rsidRPr="00861C5A">
              <w:rPr>
                <w:iCs/>
                <w:sz w:val="20"/>
                <w:szCs w:val="20"/>
              </w:rPr>
              <w:t xml:space="preserve"> </w:t>
            </w:r>
            <w:proofErr w:type="spellStart"/>
            <w:r w:rsidR="001B6FD0" w:rsidRPr="00861C5A">
              <w:rPr>
                <w:iCs/>
                <w:sz w:val="20"/>
                <w:szCs w:val="20"/>
              </w:rPr>
              <w:t>nr</w:t>
            </w:r>
            <w:proofErr w:type="spellEnd"/>
            <w:r w:rsidR="001B6FD0" w:rsidRPr="00861C5A">
              <w:rPr>
                <w:iCs/>
                <w:sz w:val="20"/>
                <w:szCs w:val="20"/>
              </w:rPr>
              <w:t xml:space="preserve">. 6/2011 </w:t>
            </w:r>
            <w:proofErr w:type="spellStart"/>
            <w:r w:rsidR="001B6FD0" w:rsidRPr="00861C5A">
              <w:rPr>
                <w:iCs/>
                <w:sz w:val="20"/>
                <w:szCs w:val="20"/>
              </w:rPr>
              <w:t>pentru</w:t>
            </w:r>
            <w:proofErr w:type="spellEnd"/>
            <w:r w:rsidR="001B6FD0" w:rsidRPr="00861C5A">
              <w:rPr>
                <w:iCs/>
                <w:sz w:val="20"/>
                <w:szCs w:val="20"/>
              </w:rPr>
              <w:t xml:space="preserve"> </w:t>
            </w:r>
            <w:proofErr w:type="spellStart"/>
            <w:r w:rsidR="001B6FD0" w:rsidRPr="00861C5A">
              <w:rPr>
                <w:iCs/>
                <w:sz w:val="20"/>
                <w:szCs w:val="20"/>
              </w:rPr>
              <w:t>stimularea</w:t>
            </w:r>
            <w:proofErr w:type="spellEnd"/>
            <w:r w:rsidR="001B6FD0" w:rsidRPr="00861C5A">
              <w:rPr>
                <w:iCs/>
                <w:sz w:val="20"/>
                <w:szCs w:val="20"/>
              </w:rPr>
              <w:t xml:space="preserve"> </w:t>
            </w:r>
            <w:proofErr w:type="spellStart"/>
            <w:r w:rsidR="001B6FD0" w:rsidRPr="00861C5A">
              <w:rPr>
                <w:iCs/>
                <w:sz w:val="20"/>
                <w:szCs w:val="20"/>
              </w:rPr>
              <w:t>înfiinţării</w:t>
            </w:r>
            <w:proofErr w:type="spellEnd"/>
            <w:r w:rsidR="001B6FD0" w:rsidRPr="00861C5A">
              <w:rPr>
                <w:iCs/>
                <w:sz w:val="20"/>
                <w:szCs w:val="20"/>
              </w:rPr>
              <w:t xml:space="preserve"> </w:t>
            </w:r>
            <w:proofErr w:type="spellStart"/>
            <w:r w:rsidR="001B6FD0" w:rsidRPr="00861C5A">
              <w:rPr>
                <w:iCs/>
                <w:sz w:val="20"/>
                <w:szCs w:val="20"/>
              </w:rPr>
              <w:t>şi</w:t>
            </w:r>
            <w:proofErr w:type="spellEnd"/>
            <w:r w:rsidR="001B6FD0" w:rsidRPr="00861C5A">
              <w:rPr>
                <w:iCs/>
                <w:sz w:val="20"/>
                <w:szCs w:val="20"/>
              </w:rPr>
              <w:t xml:space="preserve"> </w:t>
            </w:r>
            <w:proofErr w:type="spellStart"/>
            <w:r w:rsidR="001B6FD0" w:rsidRPr="00861C5A">
              <w:rPr>
                <w:iCs/>
                <w:sz w:val="20"/>
                <w:szCs w:val="20"/>
              </w:rPr>
              <w:t>dezvoltării</w:t>
            </w:r>
            <w:proofErr w:type="spellEnd"/>
            <w:r w:rsidR="001B6FD0" w:rsidRPr="00861C5A">
              <w:rPr>
                <w:iCs/>
                <w:sz w:val="20"/>
                <w:szCs w:val="20"/>
              </w:rPr>
              <w:t xml:space="preserve"> </w:t>
            </w:r>
            <w:proofErr w:type="spellStart"/>
            <w:r w:rsidR="001B6FD0" w:rsidRPr="00861C5A">
              <w:rPr>
                <w:iCs/>
                <w:sz w:val="20"/>
                <w:szCs w:val="20"/>
              </w:rPr>
              <w:t>microîntreprinderilor</w:t>
            </w:r>
            <w:proofErr w:type="spellEnd"/>
            <w:r w:rsidR="001B6FD0" w:rsidRPr="00861C5A">
              <w:rPr>
                <w:iCs/>
                <w:sz w:val="20"/>
                <w:szCs w:val="20"/>
              </w:rPr>
              <w:t xml:space="preserve"> de </w:t>
            </w:r>
            <w:proofErr w:type="spellStart"/>
            <w:r w:rsidR="001B6FD0" w:rsidRPr="00861C5A">
              <w:rPr>
                <w:iCs/>
                <w:sz w:val="20"/>
                <w:szCs w:val="20"/>
              </w:rPr>
              <w:t>către</w:t>
            </w:r>
            <w:proofErr w:type="spellEnd"/>
            <w:r w:rsidR="001B6FD0" w:rsidRPr="00861C5A">
              <w:rPr>
                <w:iCs/>
                <w:sz w:val="20"/>
                <w:szCs w:val="20"/>
              </w:rPr>
              <w:t xml:space="preserve"> </w:t>
            </w:r>
            <w:proofErr w:type="spellStart"/>
            <w:r w:rsidR="001B6FD0" w:rsidRPr="00861C5A">
              <w:rPr>
                <w:iCs/>
                <w:sz w:val="20"/>
                <w:szCs w:val="20"/>
              </w:rPr>
              <w:t>întreprinzătorii</w:t>
            </w:r>
            <w:proofErr w:type="spellEnd"/>
            <w:r w:rsidR="001B6FD0" w:rsidRPr="00861C5A">
              <w:rPr>
                <w:iCs/>
                <w:sz w:val="20"/>
                <w:szCs w:val="20"/>
              </w:rPr>
              <w:t xml:space="preserve"> </w:t>
            </w:r>
            <w:proofErr w:type="spellStart"/>
            <w:r w:rsidR="001B6FD0" w:rsidRPr="00861C5A">
              <w:rPr>
                <w:iCs/>
                <w:sz w:val="20"/>
                <w:szCs w:val="20"/>
              </w:rPr>
              <w:t>debutanţi</w:t>
            </w:r>
            <w:proofErr w:type="spellEnd"/>
            <w:r w:rsidR="001B6FD0" w:rsidRPr="00861C5A">
              <w:rPr>
                <w:iCs/>
                <w:sz w:val="20"/>
                <w:szCs w:val="20"/>
              </w:rPr>
              <w:t xml:space="preserve"> </w:t>
            </w:r>
            <w:proofErr w:type="spellStart"/>
            <w:r w:rsidR="001B6FD0" w:rsidRPr="00861C5A">
              <w:rPr>
                <w:iCs/>
                <w:sz w:val="20"/>
                <w:szCs w:val="20"/>
              </w:rPr>
              <w:t>în</w:t>
            </w:r>
            <w:proofErr w:type="spellEnd"/>
            <w:r w:rsidR="001B6FD0" w:rsidRPr="00861C5A">
              <w:rPr>
                <w:iCs/>
                <w:sz w:val="20"/>
                <w:szCs w:val="20"/>
              </w:rPr>
              <w:t xml:space="preserve"> </w:t>
            </w:r>
            <w:proofErr w:type="spellStart"/>
            <w:r w:rsidR="001B6FD0" w:rsidRPr="00861C5A">
              <w:rPr>
                <w:iCs/>
                <w:sz w:val="20"/>
                <w:szCs w:val="20"/>
              </w:rPr>
              <w:t>afaceri</w:t>
            </w:r>
            <w:proofErr w:type="spellEnd"/>
            <w:r w:rsidR="001B6FD0" w:rsidRPr="00861C5A">
              <w:rPr>
                <w:iCs/>
                <w:sz w:val="20"/>
                <w:szCs w:val="20"/>
              </w:rPr>
              <w:t xml:space="preserve">, </w:t>
            </w:r>
            <w:proofErr w:type="spellStart"/>
            <w:r w:rsidR="001B6FD0" w:rsidRPr="00861C5A">
              <w:rPr>
                <w:iCs/>
                <w:sz w:val="20"/>
                <w:szCs w:val="20"/>
              </w:rPr>
              <w:t>aprobată</w:t>
            </w:r>
            <w:proofErr w:type="spellEnd"/>
            <w:r w:rsidR="001B6FD0" w:rsidRPr="00861C5A">
              <w:rPr>
                <w:iCs/>
                <w:sz w:val="20"/>
                <w:szCs w:val="20"/>
              </w:rPr>
              <w:t xml:space="preserve"> cu </w:t>
            </w:r>
            <w:proofErr w:type="spellStart"/>
            <w:r w:rsidR="001B6FD0" w:rsidRPr="00861C5A">
              <w:rPr>
                <w:iCs/>
                <w:sz w:val="20"/>
                <w:szCs w:val="20"/>
              </w:rPr>
              <w:t>modificări</w:t>
            </w:r>
            <w:proofErr w:type="spellEnd"/>
            <w:r w:rsidR="001B6FD0" w:rsidRPr="00861C5A">
              <w:rPr>
                <w:iCs/>
                <w:sz w:val="20"/>
                <w:szCs w:val="20"/>
              </w:rPr>
              <w:t xml:space="preserve"> </w:t>
            </w:r>
            <w:proofErr w:type="spellStart"/>
            <w:r w:rsidR="001B6FD0" w:rsidRPr="00861C5A">
              <w:rPr>
                <w:iCs/>
                <w:sz w:val="20"/>
                <w:szCs w:val="20"/>
              </w:rPr>
              <w:t>prin</w:t>
            </w:r>
            <w:proofErr w:type="spellEnd"/>
            <w:r w:rsidR="001B6FD0" w:rsidRPr="00861C5A">
              <w:rPr>
                <w:iCs/>
                <w:sz w:val="20"/>
                <w:szCs w:val="20"/>
              </w:rPr>
              <w:t xml:space="preserve"> </w:t>
            </w:r>
            <w:proofErr w:type="spellStart"/>
            <w:r w:rsidR="001B6FD0" w:rsidRPr="00861C5A">
              <w:rPr>
                <w:iCs/>
                <w:sz w:val="20"/>
                <w:szCs w:val="20"/>
              </w:rPr>
              <w:t>Legea</w:t>
            </w:r>
            <w:proofErr w:type="spellEnd"/>
            <w:r w:rsidR="001B6FD0" w:rsidRPr="00861C5A">
              <w:rPr>
                <w:iCs/>
                <w:sz w:val="20"/>
                <w:szCs w:val="20"/>
              </w:rPr>
              <w:t xml:space="preserve"> </w:t>
            </w:r>
            <w:proofErr w:type="spellStart"/>
            <w:r w:rsidR="001B6FD0" w:rsidRPr="00861C5A">
              <w:rPr>
                <w:iCs/>
                <w:sz w:val="20"/>
                <w:szCs w:val="20"/>
              </w:rPr>
              <w:t>nr</w:t>
            </w:r>
            <w:proofErr w:type="spellEnd"/>
            <w:r w:rsidR="001B6FD0" w:rsidRPr="00861C5A">
              <w:rPr>
                <w:iCs/>
                <w:sz w:val="20"/>
                <w:szCs w:val="20"/>
              </w:rPr>
              <w:t xml:space="preserve">. 301/2011, cu </w:t>
            </w:r>
            <w:proofErr w:type="spellStart"/>
            <w:r w:rsidR="001B6FD0" w:rsidRPr="00861C5A">
              <w:rPr>
                <w:iCs/>
                <w:sz w:val="20"/>
                <w:szCs w:val="20"/>
              </w:rPr>
              <w:t>modificările</w:t>
            </w:r>
            <w:proofErr w:type="spellEnd"/>
            <w:r w:rsidR="001B6FD0" w:rsidRPr="00861C5A">
              <w:rPr>
                <w:iCs/>
                <w:sz w:val="20"/>
                <w:szCs w:val="20"/>
              </w:rPr>
              <w:t xml:space="preserve"> </w:t>
            </w:r>
            <w:proofErr w:type="spellStart"/>
            <w:r w:rsidR="001B6FD0" w:rsidRPr="00861C5A">
              <w:rPr>
                <w:iCs/>
                <w:sz w:val="20"/>
                <w:szCs w:val="20"/>
              </w:rPr>
              <w:t>şi</w:t>
            </w:r>
            <w:proofErr w:type="spellEnd"/>
            <w:r w:rsidR="001B6FD0" w:rsidRPr="00861C5A">
              <w:rPr>
                <w:iCs/>
                <w:sz w:val="20"/>
                <w:szCs w:val="20"/>
              </w:rPr>
              <w:t xml:space="preserve"> </w:t>
            </w:r>
            <w:proofErr w:type="spellStart"/>
            <w:r w:rsidR="001B6FD0" w:rsidRPr="00861C5A">
              <w:rPr>
                <w:iCs/>
                <w:sz w:val="20"/>
                <w:szCs w:val="20"/>
              </w:rPr>
              <w:t>completările</w:t>
            </w:r>
            <w:proofErr w:type="spellEnd"/>
            <w:r w:rsidR="001B6FD0" w:rsidRPr="00861C5A">
              <w:rPr>
                <w:iCs/>
                <w:sz w:val="20"/>
                <w:szCs w:val="20"/>
              </w:rPr>
              <w:t xml:space="preserve"> </w:t>
            </w:r>
            <w:proofErr w:type="spellStart"/>
            <w:r w:rsidR="001B6FD0" w:rsidRPr="00861C5A">
              <w:rPr>
                <w:iCs/>
                <w:sz w:val="20"/>
                <w:szCs w:val="20"/>
              </w:rPr>
              <w:t>ulterioare</w:t>
            </w:r>
            <w:proofErr w:type="spellEnd"/>
            <w:r w:rsidRPr="00861C5A">
              <w:rPr>
                <w:iCs/>
                <w:sz w:val="20"/>
                <w:szCs w:val="20"/>
              </w:rPr>
              <w:t>)</w:t>
            </w:r>
            <w:r w:rsidR="001B6FD0" w:rsidRPr="00861C5A">
              <w:rPr>
                <w:iCs/>
                <w:sz w:val="20"/>
                <w:szCs w:val="20"/>
              </w:rPr>
              <w:t xml:space="preserve">, </w:t>
            </w:r>
            <w:proofErr w:type="spellStart"/>
            <w:r w:rsidR="001B6FD0" w:rsidRPr="00861C5A">
              <w:rPr>
                <w:iCs/>
                <w:sz w:val="20"/>
                <w:szCs w:val="20"/>
              </w:rPr>
              <w:t>până</w:t>
            </w:r>
            <w:proofErr w:type="spellEnd"/>
            <w:r w:rsidR="001B6FD0" w:rsidRPr="00861C5A">
              <w:rPr>
                <w:iCs/>
                <w:sz w:val="20"/>
                <w:szCs w:val="20"/>
              </w:rPr>
              <w:t xml:space="preserve"> la data de 31 </w:t>
            </w:r>
            <w:proofErr w:type="spellStart"/>
            <w:r w:rsidR="001B6FD0" w:rsidRPr="00861C5A">
              <w:rPr>
                <w:iCs/>
                <w:sz w:val="20"/>
                <w:szCs w:val="20"/>
              </w:rPr>
              <w:t>decembrie</w:t>
            </w:r>
            <w:proofErr w:type="spellEnd"/>
            <w:r w:rsidR="001B6FD0" w:rsidRPr="00861C5A">
              <w:rPr>
                <w:iCs/>
                <w:sz w:val="20"/>
                <w:szCs w:val="20"/>
              </w:rPr>
              <w:t xml:space="preserve"> 2021 </w:t>
            </w:r>
            <w:proofErr w:type="spellStart"/>
            <w:r w:rsidR="001B6FD0" w:rsidRPr="00861C5A">
              <w:rPr>
                <w:iCs/>
                <w:sz w:val="20"/>
                <w:szCs w:val="20"/>
              </w:rPr>
              <w:t>inclusiv</w:t>
            </w:r>
            <w:proofErr w:type="spellEnd"/>
            <w:r w:rsidR="001B6FD0" w:rsidRPr="00861C5A">
              <w:rPr>
                <w:iCs/>
                <w:sz w:val="20"/>
                <w:szCs w:val="20"/>
              </w:rPr>
              <w:t xml:space="preserve">, </w:t>
            </w:r>
            <w:proofErr w:type="spellStart"/>
            <w:r w:rsidR="001B6FD0" w:rsidRPr="00861C5A">
              <w:rPr>
                <w:iCs/>
                <w:sz w:val="20"/>
                <w:szCs w:val="20"/>
              </w:rPr>
              <w:t>și</w:t>
            </w:r>
            <w:proofErr w:type="spellEnd"/>
            <w:r w:rsidR="001B6FD0" w:rsidRPr="00861C5A">
              <w:rPr>
                <w:iCs/>
                <w:sz w:val="20"/>
                <w:szCs w:val="20"/>
              </w:rPr>
              <w:t xml:space="preserve"> se </w:t>
            </w:r>
            <w:proofErr w:type="spellStart"/>
            <w:r w:rsidR="001B6FD0" w:rsidRPr="00861C5A">
              <w:rPr>
                <w:iCs/>
                <w:sz w:val="20"/>
                <w:szCs w:val="20"/>
              </w:rPr>
              <w:t>încadrează</w:t>
            </w:r>
            <w:proofErr w:type="spellEnd"/>
            <w:r w:rsidR="001B6FD0" w:rsidRPr="00861C5A">
              <w:rPr>
                <w:iCs/>
                <w:sz w:val="20"/>
                <w:szCs w:val="20"/>
              </w:rPr>
              <w:t xml:space="preserve"> </w:t>
            </w:r>
            <w:proofErr w:type="spellStart"/>
            <w:r w:rsidR="001B6FD0" w:rsidRPr="00861C5A">
              <w:rPr>
                <w:iCs/>
                <w:sz w:val="20"/>
                <w:szCs w:val="20"/>
              </w:rPr>
              <w:t>în</w:t>
            </w:r>
            <w:proofErr w:type="spellEnd"/>
            <w:r w:rsidR="001B6FD0" w:rsidRPr="00861C5A">
              <w:rPr>
                <w:iCs/>
                <w:sz w:val="20"/>
                <w:szCs w:val="20"/>
              </w:rPr>
              <w:t xml:space="preserve"> </w:t>
            </w:r>
            <w:proofErr w:type="spellStart"/>
            <w:r w:rsidR="001B6FD0" w:rsidRPr="00861C5A">
              <w:rPr>
                <w:iCs/>
                <w:sz w:val="20"/>
                <w:szCs w:val="20"/>
              </w:rPr>
              <w:t>categoria</w:t>
            </w:r>
            <w:proofErr w:type="spellEnd"/>
            <w:r w:rsidR="001B6FD0" w:rsidRPr="00861C5A">
              <w:rPr>
                <w:iCs/>
                <w:sz w:val="20"/>
                <w:szCs w:val="20"/>
              </w:rPr>
              <w:t xml:space="preserve"> </w:t>
            </w:r>
            <w:proofErr w:type="spellStart"/>
            <w:r w:rsidR="001B6FD0" w:rsidRPr="00861C5A">
              <w:rPr>
                <w:iCs/>
                <w:sz w:val="20"/>
                <w:szCs w:val="20"/>
              </w:rPr>
              <w:t>solicitanților</w:t>
            </w:r>
            <w:proofErr w:type="spellEnd"/>
            <w:r w:rsidR="001B6FD0" w:rsidRPr="00861C5A">
              <w:rPr>
                <w:iCs/>
                <w:sz w:val="20"/>
                <w:szCs w:val="20"/>
              </w:rPr>
              <w:t xml:space="preserve"> tip IMM </w:t>
            </w:r>
            <w:proofErr w:type="spellStart"/>
            <w:r w:rsidR="001B6FD0" w:rsidRPr="00861C5A">
              <w:rPr>
                <w:iCs/>
                <w:sz w:val="20"/>
                <w:szCs w:val="20"/>
              </w:rPr>
              <w:t>sau</w:t>
            </w:r>
            <w:proofErr w:type="spellEnd"/>
            <w:r w:rsidR="001B6FD0" w:rsidRPr="00861C5A">
              <w:rPr>
                <w:iCs/>
                <w:sz w:val="20"/>
                <w:szCs w:val="20"/>
              </w:rPr>
              <w:t xml:space="preserve"> </w:t>
            </w:r>
            <w:proofErr w:type="spellStart"/>
            <w:r w:rsidR="001B6FD0" w:rsidRPr="00861C5A">
              <w:rPr>
                <w:iCs/>
                <w:sz w:val="20"/>
                <w:szCs w:val="20"/>
              </w:rPr>
              <w:t>întreprinderi</w:t>
            </w:r>
            <w:proofErr w:type="spellEnd"/>
            <w:r w:rsidR="001B6FD0" w:rsidRPr="00861C5A">
              <w:rPr>
                <w:iCs/>
                <w:sz w:val="20"/>
                <w:szCs w:val="20"/>
              </w:rPr>
              <w:t xml:space="preserve"> </w:t>
            </w:r>
            <w:proofErr w:type="spellStart"/>
            <w:r w:rsidR="001B6FD0" w:rsidRPr="00861C5A">
              <w:rPr>
                <w:iCs/>
                <w:sz w:val="20"/>
                <w:szCs w:val="20"/>
              </w:rPr>
              <w:t>mari</w:t>
            </w:r>
            <w:proofErr w:type="spellEnd"/>
            <w:r w:rsidR="001B6FD0" w:rsidRPr="00861C5A">
              <w:rPr>
                <w:iCs/>
                <w:sz w:val="20"/>
                <w:szCs w:val="20"/>
              </w:rPr>
              <w:t xml:space="preserve">, </w:t>
            </w:r>
            <w:proofErr w:type="spellStart"/>
            <w:r w:rsidR="001B6FD0" w:rsidRPr="00861C5A">
              <w:rPr>
                <w:iCs/>
                <w:sz w:val="20"/>
                <w:szCs w:val="20"/>
              </w:rPr>
              <w:t>după</w:t>
            </w:r>
            <w:proofErr w:type="spellEnd"/>
            <w:r w:rsidR="001B6FD0" w:rsidRPr="00861C5A">
              <w:rPr>
                <w:iCs/>
                <w:sz w:val="20"/>
                <w:szCs w:val="20"/>
              </w:rPr>
              <w:t xml:space="preserve"> </w:t>
            </w:r>
            <w:proofErr w:type="spellStart"/>
            <w:r w:rsidR="001B6FD0" w:rsidRPr="00861C5A">
              <w:rPr>
                <w:iCs/>
                <w:sz w:val="20"/>
                <w:szCs w:val="20"/>
              </w:rPr>
              <w:t>caz</w:t>
            </w:r>
            <w:proofErr w:type="spellEnd"/>
            <w:r w:rsidR="001B6FD0" w:rsidRPr="00861C5A">
              <w:rPr>
                <w:iCs/>
                <w:sz w:val="20"/>
                <w:szCs w:val="20"/>
              </w:rPr>
              <w:t xml:space="preserve">, </w:t>
            </w:r>
            <w:proofErr w:type="spellStart"/>
            <w:r w:rsidR="001B6FD0" w:rsidRPr="00861C5A">
              <w:rPr>
                <w:iCs/>
                <w:sz w:val="20"/>
                <w:szCs w:val="20"/>
              </w:rPr>
              <w:t>așa</w:t>
            </w:r>
            <w:proofErr w:type="spellEnd"/>
            <w:r w:rsidR="001B6FD0" w:rsidRPr="00861C5A">
              <w:rPr>
                <w:iCs/>
                <w:sz w:val="20"/>
                <w:szCs w:val="20"/>
              </w:rPr>
              <w:t xml:space="preserve"> cum </w:t>
            </w:r>
            <w:proofErr w:type="spellStart"/>
            <w:r w:rsidR="001B6FD0" w:rsidRPr="00861C5A">
              <w:rPr>
                <w:iCs/>
                <w:sz w:val="20"/>
                <w:szCs w:val="20"/>
              </w:rPr>
              <w:t>sunt</w:t>
            </w:r>
            <w:proofErr w:type="spellEnd"/>
            <w:r w:rsidR="001B6FD0" w:rsidRPr="00861C5A">
              <w:rPr>
                <w:iCs/>
                <w:sz w:val="20"/>
                <w:szCs w:val="20"/>
              </w:rPr>
              <w:t xml:space="preserve"> definite </w:t>
            </w:r>
            <w:proofErr w:type="spellStart"/>
            <w:r w:rsidR="001B6FD0" w:rsidRPr="00861C5A">
              <w:rPr>
                <w:iCs/>
                <w:sz w:val="20"/>
                <w:szCs w:val="20"/>
              </w:rPr>
              <w:t>în</w:t>
            </w:r>
            <w:proofErr w:type="spellEnd"/>
            <w:r w:rsidR="001B6FD0" w:rsidRPr="00861C5A">
              <w:rPr>
                <w:iCs/>
                <w:sz w:val="20"/>
                <w:szCs w:val="20"/>
              </w:rPr>
              <w:t xml:space="preserve"> OUG </w:t>
            </w:r>
            <w:proofErr w:type="spellStart"/>
            <w:r w:rsidR="001B6FD0" w:rsidRPr="00861C5A">
              <w:rPr>
                <w:iCs/>
                <w:sz w:val="20"/>
                <w:szCs w:val="20"/>
              </w:rPr>
              <w:t>nr</w:t>
            </w:r>
            <w:proofErr w:type="spellEnd"/>
            <w:r w:rsidR="001B6FD0" w:rsidRPr="00861C5A">
              <w:rPr>
                <w:iCs/>
                <w:sz w:val="20"/>
                <w:szCs w:val="20"/>
              </w:rPr>
              <w:t>.</w:t>
            </w:r>
            <w:proofErr w:type="gramEnd"/>
            <w:r w:rsidR="001B6FD0" w:rsidRPr="00861C5A">
              <w:rPr>
                <w:iCs/>
                <w:sz w:val="20"/>
                <w:szCs w:val="20"/>
              </w:rPr>
              <w:t xml:space="preserve"> </w:t>
            </w:r>
            <w:proofErr w:type="gramStart"/>
            <w:r w:rsidR="001B6FD0" w:rsidRPr="00861C5A">
              <w:rPr>
                <w:iCs/>
                <w:sz w:val="20"/>
                <w:szCs w:val="20"/>
              </w:rPr>
              <w:t>112/2022</w:t>
            </w:r>
            <w:proofErr w:type="gramEnd"/>
            <w:r w:rsidR="001B6FD0" w:rsidRPr="00861C5A">
              <w:rPr>
                <w:iCs/>
                <w:sz w:val="20"/>
                <w:szCs w:val="20"/>
              </w:rPr>
              <w:t xml:space="preserve">, art. </w:t>
            </w:r>
            <w:proofErr w:type="gramStart"/>
            <w:r w:rsidR="001B6FD0" w:rsidRPr="00861C5A">
              <w:rPr>
                <w:iCs/>
                <w:sz w:val="20"/>
                <w:szCs w:val="20"/>
              </w:rPr>
              <w:t>2</w:t>
            </w:r>
            <w:proofErr w:type="gramEnd"/>
            <w:r w:rsidR="001B6FD0" w:rsidRPr="00861C5A">
              <w:rPr>
                <w:iCs/>
                <w:sz w:val="20"/>
                <w:szCs w:val="20"/>
              </w:rPr>
              <w:t xml:space="preserve">, lit. </w:t>
            </w:r>
            <w:proofErr w:type="spellStart"/>
            <w:r w:rsidR="001B6FD0" w:rsidRPr="00861C5A">
              <w:rPr>
                <w:iCs/>
                <w:sz w:val="20"/>
                <w:szCs w:val="20"/>
              </w:rPr>
              <w:t>i</w:t>
            </w:r>
            <w:proofErr w:type="spellEnd"/>
            <w:r w:rsidR="001B6FD0" w:rsidRPr="00861C5A">
              <w:rPr>
                <w:iCs/>
                <w:sz w:val="20"/>
                <w:szCs w:val="20"/>
              </w:rPr>
              <w:t xml:space="preserve">) </w:t>
            </w:r>
            <w:proofErr w:type="spellStart"/>
            <w:proofErr w:type="gramStart"/>
            <w:r w:rsidR="001B6FD0" w:rsidRPr="00861C5A">
              <w:rPr>
                <w:iCs/>
                <w:sz w:val="20"/>
                <w:szCs w:val="20"/>
              </w:rPr>
              <w:t>respectiv</w:t>
            </w:r>
            <w:proofErr w:type="spellEnd"/>
            <w:proofErr w:type="gramEnd"/>
            <w:r w:rsidR="001B6FD0" w:rsidRPr="00861C5A">
              <w:rPr>
                <w:iCs/>
                <w:sz w:val="20"/>
                <w:szCs w:val="20"/>
              </w:rPr>
              <w:t xml:space="preserve"> lit. j) </w:t>
            </w:r>
            <w:proofErr w:type="spellStart"/>
            <w:proofErr w:type="gramStart"/>
            <w:r w:rsidR="001B6FD0" w:rsidRPr="00861C5A">
              <w:rPr>
                <w:iCs/>
                <w:sz w:val="20"/>
                <w:szCs w:val="20"/>
              </w:rPr>
              <w:t>şi</w:t>
            </w:r>
            <w:proofErr w:type="spellEnd"/>
            <w:proofErr w:type="gramEnd"/>
            <w:r w:rsidR="001B6FD0" w:rsidRPr="00861C5A">
              <w:rPr>
                <w:iCs/>
                <w:sz w:val="20"/>
                <w:szCs w:val="20"/>
              </w:rPr>
              <w:t xml:space="preserve"> </w:t>
            </w:r>
            <w:proofErr w:type="spellStart"/>
            <w:r w:rsidR="001B6FD0" w:rsidRPr="00861C5A">
              <w:rPr>
                <w:iCs/>
                <w:sz w:val="20"/>
                <w:szCs w:val="20"/>
              </w:rPr>
              <w:t>îşi</w:t>
            </w:r>
            <w:proofErr w:type="spellEnd"/>
            <w:r w:rsidR="001B6FD0" w:rsidRPr="00861C5A">
              <w:rPr>
                <w:iCs/>
                <w:sz w:val="20"/>
                <w:szCs w:val="20"/>
              </w:rPr>
              <w:t xml:space="preserve"> </w:t>
            </w:r>
            <w:proofErr w:type="spellStart"/>
            <w:r w:rsidR="001B6FD0" w:rsidRPr="00861C5A">
              <w:rPr>
                <w:iCs/>
                <w:sz w:val="20"/>
                <w:szCs w:val="20"/>
              </w:rPr>
              <w:t>desfăşoară</w:t>
            </w:r>
            <w:proofErr w:type="spellEnd"/>
            <w:r w:rsidR="001B6FD0" w:rsidRPr="00861C5A">
              <w:rPr>
                <w:iCs/>
                <w:sz w:val="20"/>
                <w:szCs w:val="20"/>
              </w:rPr>
              <w:t xml:space="preserve"> </w:t>
            </w:r>
            <w:proofErr w:type="spellStart"/>
            <w:r w:rsidR="001B6FD0" w:rsidRPr="00861C5A">
              <w:rPr>
                <w:iCs/>
                <w:sz w:val="20"/>
                <w:szCs w:val="20"/>
              </w:rPr>
              <w:t>activitatea</w:t>
            </w:r>
            <w:proofErr w:type="spellEnd"/>
            <w:r w:rsidR="001B6FD0" w:rsidRPr="00861C5A">
              <w:rPr>
                <w:iCs/>
                <w:sz w:val="20"/>
                <w:szCs w:val="20"/>
              </w:rPr>
              <w:t xml:space="preserve"> </w:t>
            </w:r>
            <w:proofErr w:type="spellStart"/>
            <w:r w:rsidR="001B6FD0" w:rsidRPr="00861C5A">
              <w:rPr>
                <w:iCs/>
                <w:sz w:val="20"/>
                <w:szCs w:val="20"/>
              </w:rPr>
              <w:t>în</w:t>
            </w:r>
            <w:proofErr w:type="spellEnd"/>
            <w:r w:rsidR="001B6FD0" w:rsidRPr="00861C5A">
              <w:rPr>
                <w:iCs/>
                <w:sz w:val="20"/>
                <w:szCs w:val="20"/>
              </w:rPr>
              <w:t xml:space="preserve"> </w:t>
            </w:r>
            <w:proofErr w:type="spellStart"/>
            <w:r w:rsidR="001B6FD0" w:rsidRPr="00861C5A">
              <w:rPr>
                <w:iCs/>
                <w:sz w:val="20"/>
                <w:szCs w:val="20"/>
              </w:rPr>
              <w:t>România</w:t>
            </w:r>
            <w:proofErr w:type="spellEnd"/>
            <w:r w:rsidR="001B6FD0" w:rsidRPr="00861C5A">
              <w:rPr>
                <w:iCs/>
                <w:sz w:val="20"/>
                <w:szCs w:val="20"/>
              </w:rPr>
              <w:t xml:space="preserve"> la </w:t>
            </w:r>
            <w:proofErr w:type="spellStart"/>
            <w:r w:rsidR="001B6FD0" w:rsidRPr="00861C5A">
              <w:rPr>
                <w:iCs/>
                <w:sz w:val="20"/>
                <w:szCs w:val="20"/>
              </w:rPr>
              <w:t>momentul</w:t>
            </w:r>
            <w:proofErr w:type="spellEnd"/>
            <w:r w:rsidR="001B6FD0" w:rsidRPr="00861C5A">
              <w:rPr>
                <w:iCs/>
                <w:sz w:val="20"/>
                <w:szCs w:val="20"/>
              </w:rPr>
              <w:t xml:space="preserve"> </w:t>
            </w:r>
            <w:proofErr w:type="spellStart"/>
            <w:r w:rsidR="001B6FD0" w:rsidRPr="00861C5A">
              <w:rPr>
                <w:iCs/>
                <w:sz w:val="20"/>
                <w:szCs w:val="20"/>
              </w:rPr>
              <w:t>depunerii</w:t>
            </w:r>
            <w:proofErr w:type="spellEnd"/>
            <w:r w:rsidR="001B6FD0" w:rsidRPr="00861C5A">
              <w:rPr>
                <w:iCs/>
                <w:sz w:val="20"/>
                <w:szCs w:val="20"/>
              </w:rPr>
              <w:t xml:space="preserve"> </w:t>
            </w:r>
            <w:proofErr w:type="spellStart"/>
            <w:r w:rsidR="001B6FD0" w:rsidRPr="00861C5A">
              <w:rPr>
                <w:iCs/>
                <w:sz w:val="20"/>
                <w:szCs w:val="20"/>
              </w:rPr>
              <w:t>cererii</w:t>
            </w:r>
            <w:proofErr w:type="spellEnd"/>
            <w:r w:rsidR="001B6FD0" w:rsidRPr="00861C5A">
              <w:rPr>
                <w:iCs/>
                <w:sz w:val="20"/>
                <w:szCs w:val="20"/>
              </w:rPr>
              <w:t xml:space="preserve"> de </w:t>
            </w:r>
            <w:proofErr w:type="spellStart"/>
            <w:r w:rsidR="001B6FD0" w:rsidRPr="00861C5A">
              <w:rPr>
                <w:iCs/>
                <w:sz w:val="20"/>
                <w:szCs w:val="20"/>
              </w:rPr>
              <w:t>finanţare</w:t>
            </w:r>
            <w:proofErr w:type="spellEnd"/>
            <w:r w:rsidR="001B6FD0" w:rsidRPr="00861C5A">
              <w:rPr>
                <w:iCs/>
                <w:sz w:val="20"/>
                <w:szCs w:val="20"/>
              </w:rPr>
              <w:t xml:space="preserve"> </w:t>
            </w:r>
            <w:proofErr w:type="spellStart"/>
            <w:r w:rsidR="001B6FD0" w:rsidRPr="00861C5A">
              <w:rPr>
                <w:iCs/>
                <w:sz w:val="20"/>
                <w:szCs w:val="20"/>
              </w:rPr>
              <w:t>și</w:t>
            </w:r>
            <w:proofErr w:type="spellEnd"/>
            <w:r w:rsidR="001B6FD0" w:rsidRPr="00861C5A">
              <w:rPr>
                <w:iCs/>
                <w:sz w:val="20"/>
                <w:szCs w:val="20"/>
              </w:rPr>
              <w:t xml:space="preserve"> </w:t>
            </w:r>
            <w:proofErr w:type="spellStart"/>
            <w:r w:rsidR="001B6FD0" w:rsidRPr="00861C5A">
              <w:rPr>
                <w:iCs/>
                <w:sz w:val="20"/>
                <w:szCs w:val="20"/>
              </w:rPr>
              <w:t>sunt</w:t>
            </w:r>
            <w:proofErr w:type="spellEnd"/>
            <w:r w:rsidR="001B6FD0" w:rsidRPr="00861C5A">
              <w:rPr>
                <w:iCs/>
                <w:sz w:val="20"/>
                <w:szCs w:val="20"/>
              </w:rPr>
              <w:t xml:space="preserve"> </w:t>
            </w:r>
            <w:proofErr w:type="spellStart"/>
            <w:r w:rsidR="001B6FD0" w:rsidRPr="00861C5A">
              <w:rPr>
                <w:iCs/>
                <w:sz w:val="20"/>
                <w:szCs w:val="20"/>
              </w:rPr>
              <w:t>înregistrați</w:t>
            </w:r>
            <w:proofErr w:type="spellEnd"/>
            <w:r w:rsidR="001B6FD0" w:rsidRPr="00861C5A">
              <w:rPr>
                <w:iCs/>
                <w:sz w:val="20"/>
                <w:szCs w:val="20"/>
              </w:rPr>
              <w:t xml:space="preserve"> la ONRC, conform </w:t>
            </w:r>
            <w:proofErr w:type="spellStart"/>
            <w:r w:rsidR="001B6FD0" w:rsidRPr="00861C5A">
              <w:rPr>
                <w:iCs/>
                <w:sz w:val="20"/>
                <w:szCs w:val="20"/>
              </w:rPr>
              <w:t>legislației</w:t>
            </w:r>
            <w:proofErr w:type="spellEnd"/>
            <w:r w:rsidR="001B6FD0" w:rsidRPr="00861C5A">
              <w:rPr>
                <w:iCs/>
                <w:sz w:val="20"/>
                <w:szCs w:val="20"/>
              </w:rPr>
              <w:t xml:space="preserve"> </w:t>
            </w:r>
            <w:proofErr w:type="spellStart"/>
            <w:r w:rsidR="001B6FD0" w:rsidRPr="00861C5A">
              <w:rPr>
                <w:iCs/>
                <w:sz w:val="20"/>
                <w:szCs w:val="20"/>
              </w:rPr>
              <w:t>naționale</w:t>
            </w:r>
            <w:proofErr w:type="spellEnd"/>
            <w:r w:rsidR="001B6FD0" w:rsidRPr="00861C5A">
              <w:rPr>
                <w:iCs/>
                <w:sz w:val="20"/>
                <w:szCs w:val="20"/>
              </w:rPr>
              <w:t xml:space="preserve"> </w:t>
            </w:r>
            <w:proofErr w:type="spellStart"/>
            <w:r w:rsidR="001B6FD0" w:rsidRPr="00861C5A">
              <w:rPr>
                <w:iCs/>
                <w:sz w:val="20"/>
                <w:szCs w:val="20"/>
              </w:rPr>
              <w:t>în</w:t>
            </w:r>
            <w:proofErr w:type="spellEnd"/>
            <w:r w:rsidR="001B6FD0" w:rsidRPr="00861C5A">
              <w:rPr>
                <w:iCs/>
                <w:sz w:val="20"/>
                <w:szCs w:val="20"/>
              </w:rPr>
              <w:t xml:space="preserve"> </w:t>
            </w:r>
            <w:proofErr w:type="spellStart"/>
            <w:r w:rsidR="001B6FD0" w:rsidRPr="00861C5A">
              <w:rPr>
                <w:iCs/>
                <w:sz w:val="20"/>
                <w:szCs w:val="20"/>
              </w:rPr>
              <w:t>vigoare</w:t>
            </w:r>
            <w:proofErr w:type="spellEnd"/>
            <w:r w:rsidR="001B6FD0" w:rsidRPr="007E22CB">
              <w:rPr>
                <w:i/>
                <w:iCs/>
                <w:sz w:val="20"/>
                <w:szCs w:val="20"/>
              </w:rPr>
              <w:t>.</w:t>
            </w:r>
          </w:p>
          <w:p w14:paraId="55F53326" w14:textId="77777777" w:rsidR="00452AB2" w:rsidRPr="007E22CB" w:rsidRDefault="00500DCD" w:rsidP="007E22CB">
            <w:pPr>
              <w:tabs>
                <w:tab w:val="left" w:pos="0"/>
                <w:tab w:val="left" w:pos="410"/>
              </w:tabs>
              <w:contextualSpacing/>
              <w:jc w:val="both"/>
              <w:rPr>
                <w:i/>
                <w:iCs/>
                <w:noProof w:val="0"/>
                <w:color w:val="FF0000"/>
                <w:sz w:val="20"/>
                <w:szCs w:val="20"/>
                <w:lang w:val="en-US"/>
              </w:rPr>
            </w:pPr>
            <w:r w:rsidRPr="007E22CB">
              <w:rPr>
                <w:i/>
                <w:iCs/>
                <w:noProof w:val="0"/>
                <w:color w:val="FF0000"/>
                <w:sz w:val="20"/>
                <w:szCs w:val="20"/>
                <w:lang w:val="en-US"/>
              </w:rPr>
              <w:t xml:space="preserve">Se </w:t>
            </w:r>
            <w:proofErr w:type="spellStart"/>
            <w:r w:rsidRPr="007E22CB">
              <w:rPr>
                <w:i/>
                <w:iCs/>
                <w:noProof w:val="0"/>
                <w:color w:val="FF0000"/>
                <w:sz w:val="20"/>
                <w:szCs w:val="20"/>
                <w:lang w:val="en-US"/>
              </w:rPr>
              <w:t>probeaz</w:t>
            </w:r>
            <w:r w:rsidR="009D2383" w:rsidRPr="007E22CB">
              <w:rPr>
                <w:i/>
                <w:iCs/>
                <w:noProof w:val="0"/>
                <w:color w:val="FF0000"/>
                <w:sz w:val="20"/>
                <w:szCs w:val="20"/>
                <w:lang w:val="en-US"/>
              </w:rPr>
              <w:t>a</w:t>
            </w:r>
            <w:proofErr w:type="spellEnd"/>
            <w:r w:rsidR="00452AB2" w:rsidRPr="007E22CB">
              <w:rPr>
                <w:i/>
                <w:iCs/>
                <w:noProof w:val="0"/>
                <w:color w:val="FF0000"/>
                <w:sz w:val="20"/>
                <w:szCs w:val="20"/>
                <w:lang w:val="en-US"/>
              </w:rPr>
              <w:t xml:space="preserve"> </w:t>
            </w:r>
            <w:proofErr w:type="spellStart"/>
            <w:r w:rsidR="00452AB2" w:rsidRPr="007E22CB">
              <w:rPr>
                <w:i/>
                <w:iCs/>
                <w:noProof w:val="0"/>
                <w:color w:val="FF0000"/>
                <w:sz w:val="20"/>
                <w:szCs w:val="20"/>
                <w:lang w:val="en-US"/>
              </w:rPr>
              <w:t>p</w:t>
            </w:r>
            <w:r w:rsidRPr="007E22CB">
              <w:rPr>
                <w:i/>
                <w:iCs/>
                <w:noProof w:val="0"/>
                <w:color w:val="FF0000"/>
                <w:sz w:val="20"/>
                <w:szCs w:val="20"/>
                <w:lang w:val="en-US"/>
              </w:rPr>
              <w:t>rin</w:t>
            </w:r>
            <w:proofErr w:type="spellEnd"/>
            <w:r w:rsidR="00452AB2" w:rsidRPr="007E22CB">
              <w:rPr>
                <w:i/>
                <w:iCs/>
                <w:noProof w:val="0"/>
                <w:color w:val="FF0000"/>
                <w:sz w:val="20"/>
                <w:szCs w:val="20"/>
                <w:lang w:val="en-US"/>
              </w:rPr>
              <w:t>:</w:t>
            </w:r>
          </w:p>
          <w:p w14:paraId="3AB81498" w14:textId="77777777" w:rsidR="00452AB2" w:rsidRPr="007E22CB" w:rsidRDefault="00452AB2" w:rsidP="007E22CB">
            <w:pPr>
              <w:pStyle w:val="ListParagraph"/>
              <w:numPr>
                <w:ilvl w:val="0"/>
                <w:numId w:val="47"/>
              </w:numPr>
              <w:tabs>
                <w:tab w:val="left" w:pos="0"/>
                <w:tab w:val="left" w:pos="410"/>
              </w:tabs>
              <w:jc w:val="both"/>
              <w:rPr>
                <w:i/>
                <w:iCs/>
                <w:color w:val="FF0000"/>
                <w:sz w:val="20"/>
                <w:szCs w:val="20"/>
              </w:rPr>
            </w:pPr>
            <w:proofErr w:type="spellStart"/>
            <w:r w:rsidRPr="007E22CB">
              <w:rPr>
                <w:i/>
                <w:iCs/>
                <w:color w:val="FF0000"/>
                <w:sz w:val="20"/>
                <w:szCs w:val="20"/>
              </w:rPr>
              <w:t>Actul</w:t>
            </w:r>
            <w:proofErr w:type="spellEnd"/>
            <w:r w:rsidRPr="007E22CB">
              <w:rPr>
                <w:i/>
                <w:iCs/>
                <w:color w:val="FF0000"/>
                <w:sz w:val="20"/>
                <w:szCs w:val="20"/>
              </w:rPr>
              <w:t xml:space="preserve"> </w:t>
            </w:r>
            <w:proofErr w:type="spellStart"/>
            <w:r w:rsidRPr="007E22CB">
              <w:rPr>
                <w:i/>
                <w:iCs/>
                <w:color w:val="FF0000"/>
                <w:sz w:val="20"/>
                <w:szCs w:val="20"/>
              </w:rPr>
              <w:t>constitutiv</w:t>
            </w:r>
            <w:proofErr w:type="spellEnd"/>
            <w:r w:rsidRPr="007E22CB">
              <w:rPr>
                <w:i/>
                <w:iCs/>
                <w:color w:val="FF0000"/>
                <w:sz w:val="20"/>
                <w:szCs w:val="20"/>
              </w:rPr>
              <w:t xml:space="preserve"> al </w:t>
            </w:r>
            <w:proofErr w:type="spellStart"/>
            <w:r w:rsidRPr="007E22CB">
              <w:rPr>
                <w:i/>
                <w:iCs/>
                <w:color w:val="FF0000"/>
                <w:sz w:val="20"/>
                <w:szCs w:val="20"/>
              </w:rPr>
              <w:t>solicitantului</w:t>
            </w:r>
            <w:proofErr w:type="spellEnd"/>
          </w:p>
          <w:p w14:paraId="3A15A618" w14:textId="6080E439" w:rsidR="00CE58AE" w:rsidRPr="007E22CB" w:rsidRDefault="00500DCD" w:rsidP="007E22CB">
            <w:pPr>
              <w:numPr>
                <w:ilvl w:val="0"/>
                <w:numId w:val="47"/>
              </w:numPr>
              <w:tabs>
                <w:tab w:val="left" w:pos="0"/>
                <w:tab w:val="left" w:pos="410"/>
              </w:tabs>
              <w:contextualSpacing/>
              <w:jc w:val="both"/>
              <w:rPr>
                <w:i/>
                <w:iCs/>
                <w:noProof w:val="0"/>
                <w:color w:val="FF0000"/>
                <w:sz w:val="20"/>
                <w:szCs w:val="20"/>
                <w:lang w:val="en-US"/>
              </w:rPr>
            </w:pPr>
            <w:proofErr w:type="spellStart"/>
            <w:r w:rsidRPr="007E22CB">
              <w:rPr>
                <w:i/>
                <w:iCs/>
                <w:noProof w:val="0"/>
                <w:color w:val="FF0000"/>
                <w:sz w:val="20"/>
                <w:szCs w:val="20"/>
                <w:lang w:val="en-US"/>
              </w:rPr>
              <w:t>Certificatul</w:t>
            </w:r>
            <w:proofErr w:type="spellEnd"/>
            <w:r w:rsidRPr="007E22CB">
              <w:rPr>
                <w:i/>
                <w:iCs/>
                <w:noProof w:val="0"/>
                <w:color w:val="FF0000"/>
                <w:sz w:val="20"/>
                <w:szCs w:val="20"/>
                <w:lang w:val="en-US"/>
              </w:rPr>
              <w:t xml:space="preserve"> </w:t>
            </w:r>
            <w:proofErr w:type="spellStart"/>
            <w:r w:rsidRPr="007E22CB">
              <w:rPr>
                <w:i/>
                <w:iCs/>
                <w:noProof w:val="0"/>
                <w:color w:val="FF0000"/>
                <w:sz w:val="20"/>
                <w:szCs w:val="20"/>
                <w:lang w:val="en-US"/>
              </w:rPr>
              <w:t>constatator</w:t>
            </w:r>
            <w:proofErr w:type="spellEnd"/>
            <w:r w:rsidRPr="007E22CB">
              <w:rPr>
                <w:i/>
                <w:iCs/>
                <w:noProof w:val="0"/>
                <w:color w:val="FF0000"/>
                <w:sz w:val="20"/>
                <w:szCs w:val="20"/>
                <w:lang w:val="en-US"/>
              </w:rPr>
              <w:t xml:space="preserve"> </w:t>
            </w:r>
            <w:proofErr w:type="spellStart"/>
            <w:r w:rsidRPr="007E22CB">
              <w:rPr>
                <w:i/>
                <w:iCs/>
                <w:noProof w:val="0"/>
                <w:color w:val="FF0000"/>
                <w:sz w:val="20"/>
                <w:szCs w:val="20"/>
                <w:lang w:val="en-US"/>
              </w:rPr>
              <w:t>eliberat</w:t>
            </w:r>
            <w:proofErr w:type="spellEnd"/>
            <w:r w:rsidRPr="007E22CB">
              <w:rPr>
                <w:i/>
                <w:iCs/>
                <w:noProof w:val="0"/>
                <w:color w:val="FF0000"/>
                <w:sz w:val="20"/>
                <w:szCs w:val="20"/>
                <w:lang w:val="en-US"/>
              </w:rPr>
              <w:t xml:space="preserve"> de </w:t>
            </w:r>
            <w:proofErr w:type="spellStart"/>
            <w:r w:rsidRPr="007E22CB">
              <w:rPr>
                <w:i/>
                <w:iCs/>
                <w:noProof w:val="0"/>
                <w:color w:val="FF0000"/>
                <w:sz w:val="20"/>
                <w:szCs w:val="20"/>
                <w:lang w:val="en-US"/>
              </w:rPr>
              <w:t>Oficiul</w:t>
            </w:r>
            <w:proofErr w:type="spellEnd"/>
            <w:r w:rsidRPr="007E22CB">
              <w:rPr>
                <w:i/>
                <w:iCs/>
                <w:noProof w:val="0"/>
                <w:color w:val="FF0000"/>
                <w:sz w:val="20"/>
                <w:szCs w:val="20"/>
                <w:lang w:val="en-US"/>
              </w:rPr>
              <w:t xml:space="preserve"> </w:t>
            </w:r>
            <w:proofErr w:type="spellStart"/>
            <w:r w:rsidRPr="007E22CB">
              <w:rPr>
                <w:i/>
                <w:iCs/>
                <w:noProof w:val="0"/>
                <w:color w:val="FF0000"/>
                <w:sz w:val="20"/>
                <w:szCs w:val="20"/>
                <w:lang w:val="en-US"/>
              </w:rPr>
              <w:t>Registrului</w:t>
            </w:r>
            <w:proofErr w:type="spellEnd"/>
            <w:r w:rsidRPr="007E22CB">
              <w:rPr>
                <w:i/>
                <w:iCs/>
                <w:noProof w:val="0"/>
                <w:color w:val="FF0000"/>
                <w:sz w:val="20"/>
                <w:szCs w:val="20"/>
                <w:lang w:val="en-US"/>
              </w:rPr>
              <w:t xml:space="preserve"> </w:t>
            </w:r>
            <w:proofErr w:type="spellStart"/>
            <w:r w:rsidRPr="007E22CB">
              <w:rPr>
                <w:i/>
                <w:iCs/>
                <w:noProof w:val="0"/>
                <w:color w:val="FF0000"/>
                <w:sz w:val="20"/>
                <w:szCs w:val="20"/>
                <w:lang w:val="en-US"/>
              </w:rPr>
              <w:t>Comer</w:t>
            </w:r>
            <w:r w:rsidR="009D2383" w:rsidRPr="007E22CB">
              <w:rPr>
                <w:i/>
                <w:iCs/>
                <w:noProof w:val="0"/>
                <w:color w:val="FF0000"/>
                <w:sz w:val="20"/>
                <w:szCs w:val="20"/>
                <w:lang w:val="en-US"/>
              </w:rPr>
              <w:t>t</w:t>
            </w:r>
            <w:r w:rsidRPr="007E22CB">
              <w:rPr>
                <w:i/>
                <w:iCs/>
                <w:noProof w:val="0"/>
                <w:color w:val="FF0000"/>
                <w:sz w:val="20"/>
                <w:szCs w:val="20"/>
                <w:lang w:val="en-US"/>
              </w:rPr>
              <w:t>ului</w:t>
            </w:r>
            <w:proofErr w:type="spellEnd"/>
            <w:r w:rsidRPr="007E22CB">
              <w:rPr>
                <w:i/>
                <w:iCs/>
                <w:noProof w:val="0"/>
                <w:color w:val="FF0000"/>
                <w:sz w:val="20"/>
                <w:szCs w:val="20"/>
                <w:lang w:val="en-US"/>
              </w:rPr>
              <w:t xml:space="preserve"> (</w:t>
            </w:r>
            <w:proofErr w:type="spellStart"/>
            <w:r w:rsidRPr="007E22CB">
              <w:rPr>
                <w:i/>
                <w:iCs/>
                <w:noProof w:val="0"/>
                <w:color w:val="FF0000"/>
                <w:sz w:val="20"/>
                <w:szCs w:val="20"/>
                <w:lang w:val="en-US"/>
              </w:rPr>
              <w:t>emis</w:t>
            </w:r>
            <w:proofErr w:type="spellEnd"/>
            <w:r w:rsidRPr="007E22CB">
              <w:rPr>
                <w:i/>
                <w:iCs/>
                <w:noProof w:val="0"/>
                <w:color w:val="FF0000"/>
                <w:sz w:val="20"/>
                <w:szCs w:val="20"/>
                <w:lang w:val="en-US"/>
              </w:rPr>
              <w:t xml:space="preserve"> cu </w:t>
            </w:r>
            <w:r w:rsidR="00452AB2" w:rsidRPr="007E22CB">
              <w:rPr>
                <w:i/>
                <w:iCs/>
                <w:noProof w:val="0"/>
                <w:color w:val="FF0000"/>
                <w:sz w:val="20"/>
                <w:szCs w:val="20"/>
                <w:lang w:val="en-US"/>
              </w:rPr>
              <w:t xml:space="preserve">maximum 30 </w:t>
            </w:r>
            <w:proofErr w:type="spellStart"/>
            <w:r w:rsidR="00452AB2" w:rsidRPr="007E22CB">
              <w:rPr>
                <w:i/>
                <w:iCs/>
                <w:noProof w:val="0"/>
                <w:color w:val="FF0000"/>
                <w:sz w:val="20"/>
                <w:szCs w:val="20"/>
                <w:lang w:val="en-US"/>
              </w:rPr>
              <w:t>zile</w:t>
            </w:r>
            <w:proofErr w:type="spellEnd"/>
            <w:r w:rsidR="00452AB2" w:rsidRPr="007E22CB">
              <w:rPr>
                <w:i/>
                <w:iCs/>
                <w:noProof w:val="0"/>
                <w:color w:val="FF0000"/>
                <w:sz w:val="20"/>
                <w:szCs w:val="20"/>
                <w:lang w:val="en-US"/>
              </w:rPr>
              <w:t xml:space="preserve"> </w:t>
            </w:r>
            <w:proofErr w:type="spellStart"/>
            <w:r w:rsidR="009D2383" w:rsidRPr="007E22CB">
              <w:rPr>
                <w:i/>
                <w:iCs/>
                <w:noProof w:val="0"/>
                <w:color w:val="FF0000"/>
                <w:sz w:val="20"/>
                <w:szCs w:val="20"/>
                <w:lang w:val="en-US"/>
              </w:rPr>
              <w:t>i</w:t>
            </w:r>
            <w:r w:rsidRPr="007E22CB">
              <w:rPr>
                <w:i/>
                <w:iCs/>
                <w:noProof w:val="0"/>
                <w:color w:val="FF0000"/>
                <w:sz w:val="20"/>
                <w:szCs w:val="20"/>
                <w:lang w:val="en-US"/>
              </w:rPr>
              <w:t>nainte</w:t>
            </w:r>
            <w:proofErr w:type="spellEnd"/>
            <w:r w:rsidRPr="007E22CB">
              <w:rPr>
                <w:i/>
                <w:iCs/>
                <w:noProof w:val="0"/>
                <w:color w:val="FF0000"/>
                <w:sz w:val="20"/>
                <w:szCs w:val="20"/>
                <w:lang w:val="en-US"/>
              </w:rPr>
              <w:t xml:space="preserve"> de </w:t>
            </w:r>
            <w:proofErr w:type="spellStart"/>
            <w:r w:rsidRPr="007E22CB">
              <w:rPr>
                <w:i/>
                <w:iCs/>
                <w:noProof w:val="0"/>
                <w:color w:val="FF0000"/>
                <w:sz w:val="20"/>
                <w:szCs w:val="20"/>
                <w:lang w:val="en-US"/>
              </w:rPr>
              <w:t>depunerea</w:t>
            </w:r>
            <w:proofErr w:type="spellEnd"/>
            <w:r w:rsidRPr="007E22CB">
              <w:rPr>
                <w:i/>
                <w:iCs/>
                <w:noProof w:val="0"/>
                <w:color w:val="FF0000"/>
                <w:sz w:val="20"/>
                <w:szCs w:val="20"/>
                <w:lang w:val="en-US"/>
              </w:rPr>
              <w:t xml:space="preserve"> </w:t>
            </w:r>
            <w:proofErr w:type="spellStart"/>
            <w:r w:rsidRPr="007E22CB">
              <w:rPr>
                <w:i/>
                <w:iCs/>
                <w:noProof w:val="0"/>
                <w:color w:val="FF0000"/>
                <w:sz w:val="20"/>
                <w:szCs w:val="20"/>
                <w:lang w:val="en-US"/>
              </w:rPr>
              <w:t>cererii</w:t>
            </w:r>
            <w:proofErr w:type="spellEnd"/>
            <w:r w:rsidRPr="007E22CB">
              <w:rPr>
                <w:i/>
                <w:iCs/>
                <w:noProof w:val="0"/>
                <w:color w:val="FF0000"/>
                <w:sz w:val="20"/>
                <w:szCs w:val="20"/>
                <w:lang w:val="en-US"/>
              </w:rPr>
              <w:t xml:space="preserve"> de </w:t>
            </w:r>
            <w:proofErr w:type="spellStart"/>
            <w:r w:rsidRPr="007E22CB">
              <w:rPr>
                <w:i/>
                <w:iCs/>
                <w:noProof w:val="0"/>
                <w:color w:val="FF0000"/>
                <w:sz w:val="20"/>
                <w:szCs w:val="20"/>
                <w:lang w:val="en-US"/>
              </w:rPr>
              <w:t>finan</w:t>
            </w:r>
            <w:r w:rsidR="009D2383" w:rsidRPr="007E22CB">
              <w:rPr>
                <w:i/>
                <w:iCs/>
                <w:noProof w:val="0"/>
                <w:color w:val="FF0000"/>
                <w:sz w:val="20"/>
                <w:szCs w:val="20"/>
                <w:lang w:val="en-US"/>
              </w:rPr>
              <w:t>t</w:t>
            </w:r>
            <w:r w:rsidRPr="007E22CB">
              <w:rPr>
                <w:i/>
                <w:iCs/>
                <w:noProof w:val="0"/>
                <w:color w:val="FF0000"/>
                <w:sz w:val="20"/>
                <w:szCs w:val="20"/>
                <w:lang w:val="en-US"/>
              </w:rPr>
              <w:t>are</w:t>
            </w:r>
            <w:proofErr w:type="spellEnd"/>
            <w:r w:rsidRPr="007E22CB">
              <w:rPr>
                <w:i/>
                <w:iCs/>
                <w:noProof w:val="0"/>
                <w:color w:val="FF0000"/>
                <w:sz w:val="20"/>
                <w:szCs w:val="20"/>
                <w:lang w:val="en-US"/>
              </w:rPr>
              <w:t xml:space="preserve">), </w:t>
            </w:r>
            <w:proofErr w:type="spellStart"/>
            <w:r w:rsidRPr="007E22CB">
              <w:rPr>
                <w:i/>
                <w:iCs/>
                <w:noProof w:val="0"/>
                <w:color w:val="FF0000"/>
                <w:sz w:val="20"/>
                <w:szCs w:val="20"/>
                <w:lang w:val="en-US"/>
              </w:rPr>
              <w:t>valabil</w:t>
            </w:r>
            <w:proofErr w:type="spellEnd"/>
            <w:r w:rsidRPr="007E22CB">
              <w:rPr>
                <w:i/>
                <w:iCs/>
                <w:noProof w:val="0"/>
                <w:color w:val="FF0000"/>
                <w:sz w:val="20"/>
                <w:szCs w:val="20"/>
                <w:lang w:val="en-US"/>
              </w:rPr>
              <w:t xml:space="preserve"> la data </w:t>
            </w:r>
            <w:proofErr w:type="spellStart"/>
            <w:r w:rsidRPr="007E22CB">
              <w:rPr>
                <w:i/>
                <w:iCs/>
                <w:noProof w:val="0"/>
                <w:color w:val="FF0000"/>
                <w:sz w:val="20"/>
                <w:szCs w:val="20"/>
                <w:lang w:val="en-US"/>
              </w:rPr>
              <w:t>depunerii</w:t>
            </w:r>
            <w:proofErr w:type="spellEnd"/>
            <w:r w:rsidRPr="007E22CB">
              <w:rPr>
                <w:i/>
                <w:iCs/>
                <w:noProof w:val="0"/>
                <w:color w:val="FF0000"/>
                <w:sz w:val="20"/>
                <w:szCs w:val="20"/>
                <w:lang w:val="en-US"/>
              </w:rPr>
              <w:t xml:space="preserve"> </w:t>
            </w:r>
            <w:proofErr w:type="spellStart"/>
            <w:r w:rsidRPr="007E22CB">
              <w:rPr>
                <w:i/>
                <w:iCs/>
                <w:noProof w:val="0"/>
                <w:color w:val="FF0000"/>
                <w:sz w:val="20"/>
                <w:szCs w:val="20"/>
                <w:lang w:val="en-US"/>
              </w:rPr>
              <w:t>documentelor</w:t>
            </w:r>
            <w:proofErr w:type="spellEnd"/>
            <w:r w:rsidRPr="007E22CB">
              <w:rPr>
                <w:i/>
                <w:iCs/>
                <w:noProof w:val="0"/>
                <w:color w:val="FF0000"/>
                <w:sz w:val="20"/>
                <w:szCs w:val="20"/>
                <w:lang w:val="en-US"/>
              </w:rPr>
              <w:t xml:space="preserve"> </w:t>
            </w:r>
            <w:proofErr w:type="spellStart"/>
            <w:proofErr w:type="gramStart"/>
            <w:r w:rsidR="009D2383" w:rsidRPr="007E22CB">
              <w:rPr>
                <w:i/>
                <w:iCs/>
                <w:noProof w:val="0"/>
                <w:color w:val="FF0000"/>
                <w:sz w:val="20"/>
                <w:szCs w:val="20"/>
                <w:lang w:val="en-US"/>
              </w:rPr>
              <w:t>i</w:t>
            </w:r>
            <w:r w:rsidRPr="007E22CB">
              <w:rPr>
                <w:i/>
                <w:iCs/>
                <w:noProof w:val="0"/>
                <w:color w:val="FF0000"/>
                <w:sz w:val="20"/>
                <w:szCs w:val="20"/>
                <w:lang w:val="en-US"/>
              </w:rPr>
              <w:t>nso</w:t>
            </w:r>
            <w:r w:rsidR="009D2383" w:rsidRPr="007E22CB">
              <w:rPr>
                <w:i/>
                <w:iCs/>
                <w:noProof w:val="0"/>
                <w:color w:val="FF0000"/>
                <w:sz w:val="20"/>
                <w:szCs w:val="20"/>
                <w:lang w:val="en-US"/>
              </w:rPr>
              <w:t>t</w:t>
            </w:r>
            <w:r w:rsidRPr="007E22CB">
              <w:rPr>
                <w:i/>
                <w:iCs/>
                <w:noProof w:val="0"/>
                <w:color w:val="FF0000"/>
                <w:sz w:val="20"/>
                <w:szCs w:val="20"/>
                <w:lang w:val="en-US"/>
              </w:rPr>
              <w:t>itoare</w:t>
            </w:r>
            <w:proofErr w:type="spellEnd"/>
            <w:r w:rsidRPr="007E22CB">
              <w:rPr>
                <w:i/>
                <w:iCs/>
                <w:noProof w:val="0"/>
                <w:color w:val="FF0000"/>
                <w:sz w:val="20"/>
                <w:szCs w:val="20"/>
                <w:lang w:val="en-US"/>
              </w:rPr>
              <w:t xml:space="preserve">  ale</w:t>
            </w:r>
            <w:proofErr w:type="gramEnd"/>
            <w:r w:rsidRPr="007E22CB">
              <w:rPr>
                <w:i/>
                <w:iCs/>
                <w:noProof w:val="0"/>
                <w:color w:val="FF0000"/>
                <w:sz w:val="20"/>
                <w:szCs w:val="20"/>
                <w:lang w:val="en-US"/>
              </w:rPr>
              <w:t xml:space="preserve"> </w:t>
            </w:r>
            <w:proofErr w:type="spellStart"/>
            <w:r w:rsidRPr="007E22CB">
              <w:rPr>
                <w:i/>
                <w:iCs/>
                <w:noProof w:val="0"/>
                <w:color w:val="FF0000"/>
                <w:sz w:val="20"/>
                <w:szCs w:val="20"/>
                <w:lang w:val="en-US"/>
              </w:rPr>
              <w:t>Cererii</w:t>
            </w:r>
            <w:proofErr w:type="spellEnd"/>
            <w:r w:rsidRPr="007E22CB">
              <w:rPr>
                <w:i/>
                <w:iCs/>
                <w:noProof w:val="0"/>
                <w:color w:val="FF0000"/>
                <w:sz w:val="20"/>
                <w:szCs w:val="20"/>
                <w:lang w:val="en-US"/>
              </w:rPr>
              <w:t xml:space="preserve"> de  </w:t>
            </w:r>
            <w:proofErr w:type="spellStart"/>
            <w:r w:rsidRPr="007E22CB">
              <w:rPr>
                <w:i/>
                <w:iCs/>
                <w:noProof w:val="0"/>
                <w:color w:val="FF0000"/>
                <w:sz w:val="20"/>
                <w:szCs w:val="20"/>
                <w:lang w:val="en-US"/>
              </w:rPr>
              <w:t>finan</w:t>
            </w:r>
            <w:r w:rsidR="009D2383" w:rsidRPr="007E22CB">
              <w:rPr>
                <w:i/>
                <w:iCs/>
                <w:noProof w:val="0"/>
                <w:color w:val="FF0000"/>
                <w:sz w:val="20"/>
                <w:szCs w:val="20"/>
                <w:lang w:val="en-US"/>
              </w:rPr>
              <w:t>t</w:t>
            </w:r>
            <w:r w:rsidRPr="007E22CB">
              <w:rPr>
                <w:i/>
                <w:iCs/>
                <w:noProof w:val="0"/>
                <w:color w:val="FF0000"/>
                <w:sz w:val="20"/>
                <w:szCs w:val="20"/>
                <w:lang w:val="en-US"/>
              </w:rPr>
              <w:t>are</w:t>
            </w:r>
            <w:proofErr w:type="spellEnd"/>
            <w:r w:rsidR="00C268C4" w:rsidRPr="007E22CB">
              <w:rPr>
                <w:i/>
                <w:iCs/>
                <w:noProof w:val="0"/>
                <w:color w:val="FF0000"/>
                <w:sz w:val="20"/>
                <w:szCs w:val="20"/>
                <w:lang w:val="en-US"/>
              </w:rPr>
              <w:t>.</w:t>
            </w:r>
          </w:p>
        </w:tc>
        <w:tc>
          <w:tcPr>
            <w:tcW w:w="779" w:type="dxa"/>
          </w:tcPr>
          <w:p w14:paraId="6B91C9FF" w14:textId="77777777" w:rsidR="00CE58AE" w:rsidRPr="00030311" w:rsidRDefault="00CE58AE" w:rsidP="00602D97">
            <w:pPr>
              <w:jc w:val="center"/>
              <w:rPr>
                <w:sz w:val="20"/>
                <w:szCs w:val="20"/>
              </w:rPr>
            </w:pPr>
          </w:p>
        </w:tc>
        <w:tc>
          <w:tcPr>
            <w:tcW w:w="861" w:type="dxa"/>
          </w:tcPr>
          <w:p w14:paraId="52FF2F53" w14:textId="77777777" w:rsidR="00CE58AE" w:rsidRPr="00030311" w:rsidRDefault="00CE58AE" w:rsidP="00602D97">
            <w:pPr>
              <w:jc w:val="center"/>
              <w:rPr>
                <w:sz w:val="20"/>
                <w:szCs w:val="20"/>
              </w:rPr>
            </w:pPr>
          </w:p>
        </w:tc>
      </w:tr>
      <w:tr w:rsidR="004D5FFB" w:rsidRPr="00030311" w14:paraId="7E2F4968" w14:textId="77777777" w:rsidTr="00131D09">
        <w:trPr>
          <w:trHeight w:val="422"/>
          <w:jc w:val="center"/>
        </w:trPr>
        <w:tc>
          <w:tcPr>
            <w:tcW w:w="8173" w:type="dxa"/>
            <w:gridSpan w:val="3"/>
          </w:tcPr>
          <w:p w14:paraId="21E4A86C" w14:textId="77777777" w:rsidR="004D5FFB" w:rsidRPr="0041500E" w:rsidRDefault="004D5FFB" w:rsidP="004D5FFB">
            <w:pPr>
              <w:pStyle w:val="ListParagraph"/>
              <w:numPr>
                <w:ilvl w:val="0"/>
                <w:numId w:val="21"/>
              </w:numPr>
              <w:contextualSpacing w:val="0"/>
              <w:jc w:val="both"/>
              <w:rPr>
                <w:noProof/>
                <w:sz w:val="20"/>
                <w:szCs w:val="20"/>
                <w:lang w:val="ro-RO"/>
              </w:rPr>
            </w:pPr>
            <w:r w:rsidRPr="0041500E">
              <w:rPr>
                <w:noProof/>
                <w:sz w:val="20"/>
                <w:szCs w:val="20"/>
                <w:lang w:val="ro-RO"/>
              </w:rPr>
              <w:t>Solicitantul a avut minim un angajat la 31 decembrie 2021.</w:t>
            </w:r>
          </w:p>
          <w:p w14:paraId="291A19F6" w14:textId="59B4AE0C" w:rsidR="004D5FFB" w:rsidRPr="0041500E" w:rsidRDefault="004D5FFB" w:rsidP="004D5FFB">
            <w:pPr>
              <w:widowControl w:val="0"/>
              <w:jc w:val="both"/>
              <w:rPr>
                <w:sz w:val="20"/>
                <w:szCs w:val="20"/>
              </w:rPr>
            </w:pPr>
            <w:r w:rsidRPr="0041500E">
              <w:rPr>
                <w:i/>
                <w:color w:val="FF0000"/>
                <w:sz w:val="20"/>
                <w:szCs w:val="20"/>
              </w:rPr>
              <w:t>Se probează prin declaratie, pe proprie raspundere și extras din Revisal</w:t>
            </w:r>
            <w:r w:rsidRPr="0041500E">
              <w:rPr>
                <w:sz w:val="20"/>
                <w:szCs w:val="20"/>
              </w:rPr>
              <w:t>.</w:t>
            </w:r>
          </w:p>
        </w:tc>
        <w:tc>
          <w:tcPr>
            <w:tcW w:w="779" w:type="dxa"/>
          </w:tcPr>
          <w:p w14:paraId="6962ACBC" w14:textId="77777777" w:rsidR="004D5FFB" w:rsidRPr="00030311" w:rsidRDefault="004D5FFB" w:rsidP="00602D97">
            <w:pPr>
              <w:jc w:val="center"/>
              <w:rPr>
                <w:sz w:val="20"/>
                <w:szCs w:val="20"/>
              </w:rPr>
            </w:pPr>
          </w:p>
        </w:tc>
        <w:tc>
          <w:tcPr>
            <w:tcW w:w="861" w:type="dxa"/>
          </w:tcPr>
          <w:p w14:paraId="0989953F" w14:textId="77777777" w:rsidR="004D5FFB" w:rsidRPr="00030311" w:rsidRDefault="004D5FFB" w:rsidP="00602D97">
            <w:pPr>
              <w:jc w:val="center"/>
              <w:rPr>
                <w:sz w:val="20"/>
                <w:szCs w:val="20"/>
              </w:rPr>
            </w:pPr>
          </w:p>
        </w:tc>
      </w:tr>
      <w:tr w:rsidR="00CE58AE" w:rsidRPr="00030311" w14:paraId="2E60D144" w14:textId="77777777" w:rsidTr="00131D09">
        <w:trPr>
          <w:trHeight w:val="422"/>
          <w:jc w:val="center"/>
        </w:trPr>
        <w:tc>
          <w:tcPr>
            <w:tcW w:w="8173" w:type="dxa"/>
            <w:gridSpan w:val="3"/>
          </w:tcPr>
          <w:p w14:paraId="3D3588D2" w14:textId="77777777" w:rsidR="004D5FFB" w:rsidRPr="0041500E" w:rsidRDefault="004D5FFB" w:rsidP="004D5FFB">
            <w:pPr>
              <w:pStyle w:val="ListParagraph"/>
              <w:numPr>
                <w:ilvl w:val="0"/>
                <w:numId w:val="21"/>
              </w:numPr>
              <w:contextualSpacing w:val="0"/>
              <w:jc w:val="both"/>
              <w:rPr>
                <w:noProof/>
                <w:sz w:val="20"/>
                <w:szCs w:val="20"/>
                <w:lang w:val="ro-RO"/>
              </w:rPr>
            </w:pPr>
            <w:r w:rsidRPr="0041500E">
              <w:rPr>
                <w:noProof/>
                <w:sz w:val="20"/>
                <w:szCs w:val="20"/>
                <w:lang w:val="ro-RO"/>
              </w:rPr>
              <w:t xml:space="preserve">Desfășoară activitatea de producție/prestări servicii cu excepția investițiilor imobiliare, consultanței, asistenței tehnice și a activităților listate în Anexa nr. 1 la Hotărârea Guvernului nr. 780/2006, cu modificările și completările ulterioare, precum și în sectoarele și/sau domeniile excluse schema de minimis aplicabilă. Astfel, solicitantul nu solicită finanțare pentru domeniile excluse din domeniul de aplicare a Regulamentul 1407/2013 și respectiv Regulamentul 1300/2013 conform celor menționate la secțiunea 1.9 din prezentul ghid; </w:t>
            </w:r>
          </w:p>
          <w:p w14:paraId="49CEC764" w14:textId="77777777" w:rsidR="004D5FFB" w:rsidRPr="0041500E" w:rsidRDefault="004D5FFB" w:rsidP="004D5FFB">
            <w:pPr>
              <w:pStyle w:val="ListParagraph"/>
              <w:widowControl w:val="0"/>
              <w:tabs>
                <w:tab w:val="left" w:pos="720"/>
              </w:tabs>
              <w:rPr>
                <w:noProof/>
                <w:sz w:val="20"/>
                <w:szCs w:val="20"/>
                <w:lang w:val="ro-RO"/>
              </w:rPr>
            </w:pPr>
          </w:p>
          <w:p w14:paraId="1CC41EC6" w14:textId="77777777" w:rsidR="004D5FFB" w:rsidRPr="0041500E" w:rsidRDefault="004D5FFB" w:rsidP="00861C5A">
            <w:pPr>
              <w:widowControl w:val="0"/>
              <w:tabs>
                <w:tab w:val="left" w:pos="720"/>
              </w:tabs>
              <w:jc w:val="both"/>
              <w:rPr>
                <w:sz w:val="20"/>
                <w:szCs w:val="20"/>
              </w:rPr>
            </w:pPr>
            <w:r w:rsidRPr="0041500E">
              <w:rPr>
                <w:sz w:val="20"/>
                <w:szCs w:val="20"/>
              </w:rPr>
              <w:t>Beneficiarul are obligația de a face dovada prin coduri CAEN specifice că a realizat cifra de afaceri aferentă codului CAEN specific producție/servicii, pentru care solicită finanțarea, cu excepția celor menționate.</w:t>
            </w:r>
          </w:p>
          <w:p w14:paraId="05971A23" w14:textId="77777777" w:rsidR="004D5FFB" w:rsidRPr="0041500E" w:rsidRDefault="004D5FFB" w:rsidP="004D5FFB">
            <w:pPr>
              <w:tabs>
                <w:tab w:val="left" w:pos="0"/>
                <w:tab w:val="left" w:pos="410"/>
              </w:tabs>
              <w:jc w:val="both"/>
              <w:rPr>
                <w:sz w:val="20"/>
                <w:szCs w:val="20"/>
              </w:rPr>
            </w:pPr>
            <w:r w:rsidRPr="0041500E">
              <w:rPr>
                <w:i/>
                <w:color w:val="FF0000"/>
                <w:sz w:val="20"/>
                <w:szCs w:val="20"/>
              </w:rPr>
              <w:t>Se probează prin Certificatul constatator eliberat de Oficiul Registrului Comerţului (emis cu maximum 30 zile înainte de depunerea cererii de finanţare), valabil la data depunerii documentelor însoţitoare  ale  Cererii  de  finanţare, Declarația de eligibilitaet șid eclarația de angajament</w:t>
            </w:r>
            <w:r w:rsidRPr="0041500E">
              <w:rPr>
                <w:sz w:val="20"/>
                <w:szCs w:val="20"/>
              </w:rPr>
              <w:t>.</w:t>
            </w:r>
          </w:p>
          <w:p w14:paraId="47883672" w14:textId="77777777" w:rsidR="00CE58AE" w:rsidRPr="0041500E" w:rsidRDefault="00CE58AE" w:rsidP="00672F28">
            <w:pPr>
              <w:widowControl w:val="0"/>
              <w:jc w:val="both"/>
              <w:rPr>
                <w:sz w:val="20"/>
                <w:szCs w:val="20"/>
                <w:highlight w:val="yellow"/>
              </w:rPr>
            </w:pPr>
          </w:p>
        </w:tc>
        <w:tc>
          <w:tcPr>
            <w:tcW w:w="779" w:type="dxa"/>
          </w:tcPr>
          <w:p w14:paraId="4F9DA0E2" w14:textId="77777777" w:rsidR="00CE58AE" w:rsidRPr="00030311" w:rsidRDefault="00CE58AE" w:rsidP="00602D97">
            <w:pPr>
              <w:jc w:val="center"/>
              <w:rPr>
                <w:sz w:val="20"/>
                <w:szCs w:val="20"/>
              </w:rPr>
            </w:pPr>
          </w:p>
        </w:tc>
        <w:tc>
          <w:tcPr>
            <w:tcW w:w="861" w:type="dxa"/>
          </w:tcPr>
          <w:p w14:paraId="6D31E666" w14:textId="77777777" w:rsidR="00CE58AE" w:rsidRPr="00030311" w:rsidRDefault="00CE58AE" w:rsidP="00602D97">
            <w:pPr>
              <w:jc w:val="center"/>
              <w:rPr>
                <w:sz w:val="20"/>
                <w:szCs w:val="20"/>
              </w:rPr>
            </w:pPr>
          </w:p>
        </w:tc>
      </w:tr>
      <w:tr w:rsidR="00B16C2C" w:rsidRPr="00030311" w14:paraId="437DEA20" w14:textId="77777777" w:rsidTr="00131D09">
        <w:trPr>
          <w:trHeight w:val="422"/>
          <w:jc w:val="center"/>
        </w:trPr>
        <w:tc>
          <w:tcPr>
            <w:tcW w:w="8173" w:type="dxa"/>
            <w:gridSpan w:val="3"/>
          </w:tcPr>
          <w:p w14:paraId="2C4FA093" w14:textId="77777777" w:rsidR="0041500E" w:rsidRPr="00861C5A" w:rsidRDefault="0041500E" w:rsidP="0041500E">
            <w:pPr>
              <w:pStyle w:val="ListParagraph"/>
              <w:numPr>
                <w:ilvl w:val="0"/>
                <w:numId w:val="21"/>
              </w:numPr>
              <w:contextualSpacing w:val="0"/>
              <w:jc w:val="both"/>
              <w:rPr>
                <w:noProof/>
                <w:sz w:val="20"/>
                <w:szCs w:val="20"/>
                <w:lang w:val="ro-RO"/>
              </w:rPr>
            </w:pPr>
            <w:r w:rsidRPr="00861C5A">
              <w:rPr>
                <w:noProof/>
                <w:sz w:val="20"/>
                <w:szCs w:val="20"/>
                <w:lang w:val="ro-RO"/>
              </w:rPr>
              <w:t>Solicitantul îndeplinește cumulativ condițiile definite la art. 11 din OUG nr.112/2022, inclusiv nu se află în dificultate, în conformitate cu prevederile art. 2 pct. 18 din Regulamentul (UE) nr. 651/2014, cu modificările și completările ulterioare;</w:t>
            </w:r>
          </w:p>
          <w:p w14:paraId="2D091250" w14:textId="77777777" w:rsidR="00B16C2C" w:rsidRPr="00861C5A" w:rsidRDefault="00B16C2C" w:rsidP="00B16C2C">
            <w:pPr>
              <w:widowControl w:val="0"/>
              <w:rPr>
                <w:color w:val="FF0000"/>
                <w:sz w:val="20"/>
                <w:szCs w:val="20"/>
              </w:rPr>
            </w:pPr>
          </w:p>
          <w:p w14:paraId="1E489C44" w14:textId="5DFFBEFE" w:rsidR="00B16C2C" w:rsidRPr="0041500E" w:rsidRDefault="0041500E" w:rsidP="0041500E">
            <w:pPr>
              <w:jc w:val="both"/>
              <w:rPr>
                <w:i/>
                <w:color w:val="000000"/>
                <w:sz w:val="20"/>
                <w:szCs w:val="20"/>
                <w:lang w:val="fr-FR"/>
              </w:rPr>
            </w:pPr>
            <w:r w:rsidRPr="0041500E">
              <w:rPr>
                <w:i/>
                <w:color w:val="FF0000"/>
                <w:sz w:val="20"/>
                <w:szCs w:val="20"/>
                <w:lang w:val="fr-FR"/>
              </w:rPr>
              <w:t>Se probează prin Declarația de angajament și anexele la cererea de finanțare.</w:t>
            </w:r>
          </w:p>
        </w:tc>
        <w:tc>
          <w:tcPr>
            <w:tcW w:w="779" w:type="dxa"/>
          </w:tcPr>
          <w:p w14:paraId="629FA3F5" w14:textId="77777777" w:rsidR="00B16C2C" w:rsidRPr="00030311" w:rsidRDefault="00B16C2C" w:rsidP="00602D97">
            <w:pPr>
              <w:jc w:val="center"/>
              <w:rPr>
                <w:sz w:val="20"/>
                <w:szCs w:val="20"/>
              </w:rPr>
            </w:pPr>
          </w:p>
        </w:tc>
        <w:tc>
          <w:tcPr>
            <w:tcW w:w="861" w:type="dxa"/>
          </w:tcPr>
          <w:p w14:paraId="2161E43E" w14:textId="77777777" w:rsidR="00B16C2C" w:rsidRPr="00030311" w:rsidRDefault="00B16C2C" w:rsidP="00602D97">
            <w:pPr>
              <w:jc w:val="center"/>
              <w:rPr>
                <w:sz w:val="20"/>
                <w:szCs w:val="20"/>
                <w:lang w:val="fr-FR"/>
              </w:rPr>
            </w:pPr>
          </w:p>
        </w:tc>
      </w:tr>
      <w:tr w:rsidR="00CE58AE" w:rsidRPr="00030311" w14:paraId="468E10B2" w14:textId="77777777" w:rsidTr="00131D09">
        <w:trPr>
          <w:trHeight w:val="422"/>
          <w:jc w:val="center"/>
        </w:trPr>
        <w:tc>
          <w:tcPr>
            <w:tcW w:w="8173" w:type="dxa"/>
            <w:gridSpan w:val="3"/>
          </w:tcPr>
          <w:p w14:paraId="75852BE7" w14:textId="77777777" w:rsidR="0041500E" w:rsidRPr="00861C5A" w:rsidRDefault="0041500E" w:rsidP="0041500E">
            <w:pPr>
              <w:pStyle w:val="ListParagraph"/>
              <w:numPr>
                <w:ilvl w:val="0"/>
                <w:numId w:val="21"/>
              </w:numPr>
              <w:contextualSpacing w:val="0"/>
              <w:jc w:val="both"/>
              <w:rPr>
                <w:noProof/>
                <w:color w:val="000000"/>
                <w:sz w:val="20"/>
                <w:szCs w:val="20"/>
                <w:lang w:val="fr-FR"/>
              </w:rPr>
            </w:pPr>
            <w:r w:rsidRPr="00861C5A">
              <w:rPr>
                <w:noProof/>
                <w:color w:val="000000"/>
                <w:sz w:val="20"/>
                <w:szCs w:val="20"/>
                <w:lang w:val="fr-FR"/>
              </w:rPr>
              <w:t>Solicitantul nu face obiectul unui ordin de recuperare neexecutat în urma unei decizii anterioare a Comisiei Europene, a instanței, a unui furnizor de ajutor de stat sau a Consiliului Concurenței prin care un ajutor de stat a fost declarat ilegal și incompatibil cu piața internă;</w:t>
            </w:r>
          </w:p>
          <w:p w14:paraId="476A563B" w14:textId="0CDED3D5" w:rsidR="00CE58AE" w:rsidRPr="0041500E" w:rsidRDefault="0041500E" w:rsidP="0041500E">
            <w:pPr>
              <w:jc w:val="both"/>
              <w:rPr>
                <w:i/>
                <w:sz w:val="20"/>
                <w:szCs w:val="20"/>
                <w:lang w:val="fr-FR"/>
              </w:rPr>
            </w:pPr>
            <w:r w:rsidRPr="0041500E">
              <w:rPr>
                <w:i/>
                <w:color w:val="FF0000"/>
                <w:sz w:val="20"/>
                <w:szCs w:val="20"/>
              </w:rPr>
              <w:t>Se probează prin Declarația de angajament și declarația de eligibilitate.</w:t>
            </w:r>
          </w:p>
        </w:tc>
        <w:tc>
          <w:tcPr>
            <w:tcW w:w="779" w:type="dxa"/>
          </w:tcPr>
          <w:p w14:paraId="557AEDFF" w14:textId="77777777" w:rsidR="00CE58AE" w:rsidRPr="00030311" w:rsidRDefault="00CE58AE" w:rsidP="00602D97">
            <w:pPr>
              <w:jc w:val="center"/>
              <w:rPr>
                <w:sz w:val="20"/>
                <w:szCs w:val="20"/>
              </w:rPr>
            </w:pPr>
          </w:p>
        </w:tc>
        <w:tc>
          <w:tcPr>
            <w:tcW w:w="861" w:type="dxa"/>
          </w:tcPr>
          <w:p w14:paraId="6809444C" w14:textId="77777777" w:rsidR="00CE58AE" w:rsidRPr="00030311" w:rsidRDefault="00CE58AE" w:rsidP="00602D97">
            <w:pPr>
              <w:jc w:val="center"/>
              <w:rPr>
                <w:sz w:val="20"/>
                <w:szCs w:val="20"/>
                <w:lang w:val="fr-FR"/>
              </w:rPr>
            </w:pPr>
          </w:p>
        </w:tc>
      </w:tr>
      <w:tr w:rsidR="00A00C07" w:rsidRPr="00030311" w14:paraId="5A2025C6" w14:textId="77777777" w:rsidTr="00131D09">
        <w:trPr>
          <w:trHeight w:val="943"/>
          <w:jc w:val="center"/>
        </w:trPr>
        <w:tc>
          <w:tcPr>
            <w:tcW w:w="8173" w:type="dxa"/>
            <w:gridSpan w:val="3"/>
          </w:tcPr>
          <w:p w14:paraId="435BF353" w14:textId="77777777" w:rsidR="0041500E" w:rsidRPr="00861C5A" w:rsidRDefault="0041500E" w:rsidP="0041500E">
            <w:pPr>
              <w:pStyle w:val="ListParagraph"/>
              <w:numPr>
                <w:ilvl w:val="0"/>
                <w:numId w:val="21"/>
              </w:numPr>
              <w:contextualSpacing w:val="0"/>
              <w:jc w:val="both"/>
              <w:rPr>
                <w:noProof/>
                <w:color w:val="000000"/>
                <w:sz w:val="20"/>
                <w:szCs w:val="20"/>
                <w:lang w:val="fr-FR"/>
              </w:rPr>
            </w:pPr>
            <w:r w:rsidRPr="00861C5A">
              <w:rPr>
                <w:noProof/>
                <w:color w:val="000000"/>
                <w:sz w:val="20"/>
                <w:szCs w:val="20"/>
                <w:lang w:val="fr-FR"/>
              </w:rPr>
              <w:t xml:space="preserve">Solicitantul și-a îndeplinit obligațiile de plată a impozitelor, taxelor și contribuțiilor de asigurări sociale către bugetele componente ale bugetului general consolidat, înclusiv către bugetele locale;  </w:t>
            </w:r>
          </w:p>
          <w:p w14:paraId="523A8374" w14:textId="18851FD1" w:rsidR="00A00C07" w:rsidRPr="0041500E" w:rsidRDefault="0041500E" w:rsidP="0041500E">
            <w:pPr>
              <w:jc w:val="both"/>
              <w:rPr>
                <w:i/>
                <w:color w:val="000000"/>
                <w:sz w:val="20"/>
                <w:szCs w:val="20"/>
                <w:lang w:val="fr-FR"/>
              </w:rPr>
            </w:pPr>
            <w:r w:rsidRPr="0041500E">
              <w:rPr>
                <w:i/>
                <w:color w:val="FF0000"/>
                <w:sz w:val="20"/>
                <w:szCs w:val="20"/>
                <w:lang w:val="fr-FR"/>
              </w:rPr>
              <w:t>Se probează prin Declarația de angajament, declarația de eligibilitate și documentele de atestare fiscală la bugetul de stat și bugetele locale</w:t>
            </w:r>
            <w:r w:rsidR="00A00C07" w:rsidRPr="0041500E">
              <w:rPr>
                <w:i/>
                <w:color w:val="FF0000"/>
                <w:sz w:val="20"/>
                <w:szCs w:val="20"/>
                <w:lang w:val="fr-FR"/>
              </w:rPr>
              <w:t>.</w:t>
            </w:r>
          </w:p>
        </w:tc>
        <w:tc>
          <w:tcPr>
            <w:tcW w:w="779" w:type="dxa"/>
          </w:tcPr>
          <w:p w14:paraId="29D1EC75" w14:textId="77777777" w:rsidR="00A00C07" w:rsidRPr="00030311" w:rsidRDefault="00A00C07" w:rsidP="00602D97">
            <w:pPr>
              <w:jc w:val="center"/>
              <w:rPr>
                <w:sz w:val="20"/>
                <w:szCs w:val="20"/>
              </w:rPr>
            </w:pPr>
          </w:p>
        </w:tc>
        <w:tc>
          <w:tcPr>
            <w:tcW w:w="861" w:type="dxa"/>
          </w:tcPr>
          <w:p w14:paraId="75690CE2" w14:textId="77777777" w:rsidR="00A00C07" w:rsidRPr="00030311" w:rsidRDefault="00A00C07" w:rsidP="00602D97">
            <w:pPr>
              <w:jc w:val="center"/>
              <w:rPr>
                <w:sz w:val="20"/>
                <w:szCs w:val="20"/>
              </w:rPr>
            </w:pPr>
          </w:p>
        </w:tc>
      </w:tr>
      <w:tr w:rsidR="00B6555B" w:rsidRPr="00030311" w14:paraId="3C40F7CC" w14:textId="77777777" w:rsidTr="00131D09">
        <w:trPr>
          <w:trHeight w:val="1380"/>
          <w:jc w:val="center"/>
        </w:trPr>
        <w:tc>
          <w:tcPr>
            <w:tcW w:w="8173" w:type="dxa"/>
            <w:gridSpan w:val="3"/>
          </w:tcPr>
          <w:p w14:paraId="1295EC2A" w14:textId="77777777" w:rsidR="0041500E" w:rsidRPr="00861C5A" w:rsidRDefault="0041500E" w:rsidP="0041500E">
            <w:pPr>
              <w:pStyle w:val="ListParagraph"/>
              <w:numPr>
                <w:ilvl w:val="0"/>
                <w:numId w:val="21"/>
              </w:numPr>
              <w:contextualSpacing w:val="0"/>
              <w:jc w:val="both"/>
              <w:rPr>
                <w:noProof/>
                <w:color w:val="000000"/>
                <w:sz w:val="20"/>
                <w:szCs w:val="20"/>
                <w:lang w:val="ro-RO"/>
              </w:rPr>
            </w:pPr>
            <w:r w:rsidRPr="00861C5A">
              <w:rPr>
                <w:noProof/>
                <w:color w:val="000000"/>
                <w:sz w:val="20"/>
                <w:szCs w:val="20"/>
                <w:lang w:val="ro-RO"/>
              </w:rPr>
              <w:t>Solicitantul nu este  în stare de faliment, lichidare, au afacerile conduse de un administrator judiciar sau activitățile lor comerciale sunt suspendate ori fac obiectul unui aranjament cu creditorii sau sunt într-o situație similară cu cele anterioare, reglementată prin lege, ori fac obiectul unei proceduri legale pentru declararea lor în stare de faliment, lichidare, conducerea afacerilor de un administrator judiciar;</w:t>
            </w:r>
          </w:p>
          <w:p w14:paraId="70347238" w14:textId="1157A4DE" w:rsidR="00B6555B" w:rsidRPr="00030311" w:rsidRDefault="0041500E" w:rsidP="00B6555B">
            <w:pPr>
              <w:jc w:val="both"/>
              <w:rPr>
                <w:i/>
                <w:color w:val="FF0000"/>
                <w:sz w:val="20"/>
                <w:szCs w:val="20"/>
              </w:rPr>
            </w:pPr>
            <w:r w:rsidRPr="0041500E">
              <w:rPr>
                <w:i/>
                <w:noProof w:val="0"/>
                <w:color w:val="FF0000"/>
                <w:sz w:val="20"/>
                <w:szCs w:val="20"/>
                <w:lang w:val="fr-FR"/>
              </w:rPr>
              <w:t xml:space="preserve">Se </w:t>
            </w:r>
            <w:proofErr w:type="spellStart"/>
            <w:r w:rsidRPr="0041500E">
              <w:rPr>
                <w:i/>
                <w:noProof w:val="0"/>
                <w:color w:val="FF0000"/>
                <w:sz w:val="20"/>
                <w:szCs w:val="20"/>
                <w:lang w:val="fr-FR"/>
              </w:rPr>
              <w:t>probează</w:t>
            </w:r>
            <w:proofErr w:type="spellEnd"/>
            <w:r w:rsidRPr="0041500E">
              <w:rPr>
                <w:i/>
                <w:noProof w:val="0"/>
                <w:color w:val="FF0000"/>
                <w:sz w:val="20"/>
                <w:szCs w:val="20"/>
                <w:lang w:val="fr-FR"/>
              </w:rPr>
              <w:t xml:space="preserve"> </w:t>
            </w:r>
            <w:proofErr w:type="spellStart"/>
            <w:r w:rsidRPr="0041500E">
              <w:rPr>
                <w:i/>
                <w:noProof w:val="0"/>
                <w:color w:val="FF0000"/>
                <w:sz w:val="20"/>
                <w:szCs w:val="20"/>
                <w:lang w:val="fr-FR"/>
              </w:rPr>
              <w:t>prin</w:t>
            </w:r>
            <w:proofErr w:type="spellEnd"/>
            <w:r w:rsidRPr="0041500E">
              <w:rPr>
                <w:i/>
                <w:noProof w:val="0"/>
                <w:color w:val="FF0000"/>
                <w:sz w:val="20"/>
                <w:szCs w:val="20"/>
                <w:lang w:val="fr-FR"/>
              </w:rPr>
              <w:t xml:space="preserve"> </w:t>
            </w:r>
            <w:proofErr w:type="spellStart"/>
            <w:r w:rsidRPr="0041500E">
              <w:rPr>
                <w:i/>
                <w:noProof w:val="0"/>
                <w:color w:val="FF0000"/>
                <w:sz w:val="20"/>
                <w:szCs w:val="20"/>
                <w:lang w:val="fr-FR"/>
              </w:rPr>
              <w:t>Declarația</w:t>
            </w:r>
            <w:proofErr w:type="spellEnd"/>
            <w:r w:rsidRPr="0041500E">
              <w:rPr>
                <w:i/>
                <w:noProof w:val="0"/>
                <w:color w:val="FF0000"/>
                <w:sz w:val="20"/>
                <w:szCs w:val="20"/>
                <w:lang w:val="fr-FR"/>
              </w:rPr>
              <w:t xml:space="preserve"> de </w:t>
            </w:r>
            <w:proofErr w:type="spellStart"/>
            <w:r w:rsidRPr="0041500E">
              <w:rPr>
                <w:i/>
                <w:noProof w:val="0"/>
                <w:color w:val="FF0000"/>
                <w:sz w:val="20"/>
                <w:szCs w:val="20"/>
                <w:lang w:val="fr-FR"/>
              </w:rPr>
              <w:t>angajament</w:t>
            </w:r>
            <w:proofErr w:type="spellEnd"/>
            <w:r w:rsidRPr="0041500E">
              <w:rPr>
                <w:i/>
                <w:noProof w:val="0"/>
                <w:color w:val="FF0000"/>
                <w:sz w:val="20"/>
                <w:szCs w:val="20"/>
                <w:lang w:val="fr-FR"/>
              </w:rPr>
              <w:t xml:space="preserve">, </w:t>
            </w:r>
            <w:proofErr w:type="spellStart"/>
            <w:r w:rsidRPr="0041500E">
              <w:rPr>
                <w:i/>
                <w:noProof w:val="0"/>
                <w:color w:val="FF0000"/>
                <w:sz w:val="20"/>
                <w:szCs w:val="20"/>
                <w:lang w:val="fr-FR"/>
              </w:rPr>
              <w:t>Declarația</w:t>
            </w:r>
            <w:proofErr w:type="spellEnd"/>
            <w:r w:rsidRPr="0041500E">
              <w:rPr>
                <w:i/>
                <w:noProof w:val="0"/>
                <w:color w:val="FF0000"/>
                <w:sz w:val="20"/>
                <w:szCs w:val="20"/>
                <w:lang w:val="fr-FR"/>
              </w:rPr>
              <w:t xml:space="preserve"> de </w:t>
            </w:r>
            <w:proofErr w:type="spellStart"/>
            <w:r w:rsidRPr="0041500E">
              <w:rPr>
                <w:i/>
                <w:noProof w:val="0"/>
                <w:color w:val="FF0000"/>
                <w:sz w:val="20"/>
                <w:szCs w:val="20"/>
                <w:lang w:val="fr-FR"/>
              </w:rPr>
              <w:t>eligibilitate</w:t>
            </w:r>
            <w:proofErr w:type="spellEnd"/>
            <w:r w:rsidRPr="0041500E">
              <w:rPr>
                <w:i/>
                <w:noProof w:val="0"/>
                <w:color w:val="FF0000"/>
                <w:sz w:val="20"/>
                <w:szCs w:val="20"/>
                <w:lang w:val="fr-FR"/>
              </w:rPr>
              <w:t>, extras ONC</w:t>
            </w:r>
          </w:p>
        </w:tc>
        <w:tc>
          <w:tcPr>
            <w:tcW w:w="779" w:type="dxa"/>
          </w:tcPr>
          <w:p w14:paraId="270EB273" w14:textId="77777777" w:rsidR="00B6555B" w:rsidRPr="00030311" w:rsidRDefault="00B6555B" w:rsidP="00602D97">
            <w:pPr>
              <w:jc w:val="center"/>
              <w:rPr>
                <w:sz w:val="20"/>
                <w:szCs w:val="20"/>
              </w:rPr>
            </w:pPr>
          </w:p>
        </w:tc>
        <w:tc>
          <w:tcPr>
            <w:tcW w:w="861" w:type="dxa"/>
          </w:tcPr>
          <w:p w14:paraId="79E0B306" w14:textId="77777777" w:rsidR="00B6555B" w:rsidRPr="00030311" w:rsidRDefault="00B6555B" w:rsidP="00602D97">
            <w:pPr>
              <w:jc w:val="center"/>
              <w:rPr>
                <w:sz w:val="20"/>
                <w:szCs w:val="20"/>
              </w:rPr>
            </w:pPr>
          </w:p>
        </w:tc>
      </w:tr>
      <w:tr w:rsidR="00B6555B" w:rsidRPr="00A1759B" w14:paraId="0E4B1BFE" w14:textId="77777777" w:rsidTr="00131D09">
        <w:trPr>
          <w:trHeight w:val="1380"/>
          <w:jc w:val="center"/>
        </w:trPr>
        <w:tc>
          <w:tcPr>
            <w:tcW w:w="8173" w:type="dxa"/>
            <w:gridSpan w:val="3"/>
          </w:tcPr>
          <w:p w14:paraId="5CA14FAE" w14:textId="77777777" w:rsidR="0041500E" w:rsidRPr="00861C5A" w:rsidRDefault="0041500E" w:rsidP="0041500E">
            <w:pPr>
              <w:pStyle w:val="ListParagraph"/>
              <w:numPr>
                <w:ilvl w:val="0"/>
                <w:numId w:val="21"/>
              </w:numPr>
              <w:contextualSpacing w:val="0"/>
              <w:jc w:val="both"/>
              <w:rPr>
                <w:noProof/>
                <w:color w:val="000000"/>
                <w:sz w:val="20"/>
                <w:szCs w:val="20"/>
                <w:lang w:val="ro-RO"/>
              </w:rPr>
            </w:pPr>
            <w:r w:rsidRPr="00861C5A">
              <w:rPr>
                <w:noProof/>
                <w:color w:val="000000"/>
                <w:sz w:val="20"/>
                <w:szCs w:val="20"/>
                <w:lang w:val="ro-RO"/>
              </w:rPr>
              <w:lastRenderedPageBreak/>
              <w:t>Solicitantul/reprezentantul său legal nu a suferit condamnări definitive datorate unei conduite profesionale îndreptate împotriva legii, decizie formulată de o autoritate de judecată ce are forță de res judicata;</w:t>
            </w:r>
          </w:p>
          <w:p w14:paraId="23A8CE7B" w14:textId="71BA2847" w:rsidR="00B6555B" w:rsidRPr="0041500E" w:rsidRDefault="0041500E" w:rsidP="0041500E">
            <w:pPr>
              <w:jc w:val="both"/>
              <w:rPr>
                <w:i/>
                <w:color w:val="000000"/>
                <w:sz w:val="20"/>
                <w:szCs w:val="20"/>
              </w:rPr>
            </w:pPr>
            <w:r w:rsidRPr="0041500E">
              <w:rPr>
                <w:i/>
                <w:color w:val="FF0000"/>
                <w:sz w:val="20"/>
                <w:szCs w:val="20"/>
              </w:rPr>
              <w:t>Se probează prin Declarația de angajament declarația de eligibilitate, cazier judiciar al solicitantului și al reprezentantului legal</w:t>
            </w:r>
          </w:p>
        </w:tc>
        <w:tc>
          <w:tcPr>
            <w:tcW w:w="779" w:type="dxa"/>
          </w:tcPr>
          <w:p w14:paraId="1E061A7B" w14:textId="77777777" w:rsidR="00B6555B" w:rsidRPr="00A1759B" w:rsidRDefault="00B6555B" w:rsidP="00602D97">
            <w:pPr>
              <w:jc w:val="center"/>
              <w:rPr>
                <w:sz w:val="20"/>
                <w:szCs w:val="20"/>
              </w:rPr>
            </w:pPr>
          </w:p>
        </w:tc>
        <w:tc>
          <w:tcPr>
            <w:tcW w:w="861" w:type="dxa"/>
          </w:tcPr>
          <w:p w14:paraId="6B329355" w14:textId="77777777" w:rsidR="00B6555B" w:rsidRPr="00A1759B" w:rsidRDefault="00B6555B" w:rsidP="00602D97">
            <w:pPr>
              <w:jc w:val="center"/>
              <w:rPr>
                <w:sz w:val="20"/>
                <w:szCs w:val="20"/>
              </w:rPr>
            </w:pPr>
          </w:p>
        </w:tc>
      </w:tr>
      <w:tr w:rsidR="00CE58AE" w:rsidRPr="00030311" w14:paraId="7DB16DA2" w14:textId="77777777" w:rsidTr="00131D09">
        <w:trPr>
          <w:trHeight w:val="422"/>
          <w:jc w:val="center"/>
        </w:trPr>
        <w:tc>
          <w:tcPr>
            <w:tcW w:w="8173" w:type="dxa"/>
            <w:gridSpan w:val="3"/>
          </w:tcPr>
          <w:p w14:paraId="60999575" w14:textId="7F07922D" w:rsidR="0041500E" w:rsidRPr="00861C5A" w:rsidRDefault="0041500E" w:rsidP="0041500E">
            <w:pPr>
              <w:pStyle w:val="ListParagraph"/>
              <w:numPr>
                <w:ilvl w:val="0"/>
                <w:numId w:val="21"/>
              </w:numPr>
              <w:jc w:val="both"/>
              <w:rPr>
                <w:noProof/>
                <w:color w:val="000000"/>
                <w:sz w:val="20"/>
                <w:szCs w:val="20"/>
                <w:lang w:val="ro-RO"/>
              </w:rPr>
            </w:pPr>
            <w:r w:rsidRPr="00861C5A">
              <w:rPr>
                <w:noProof/>
                <w:color w:val="000000"/>
                <w:sz w:val="20"/>
                <w:szCs w:val="20"/>
                <w:lang w:val="ro-RO"/>
              </w:rPr>
              <w:t>Solicitantul/reprezentantul său legal nu a fost subiectul unei judecăți de tip res judicata pentru fraudă, corupție, implicarea în organizații criminale sau în alte activități ilegale, în detrimentul intereselor financiare ale Comunității Europene</w:t>
            </w:r>
          </w:p>
          <w:p w14:paraId="25187F32" w14:textId="77777777" w:rsidR="0041500E" w:rsidRPr="0041500E" w:rsidRDefault="0041500E" w:rsidP="0041500E">
            <w:pPr>
              <w:ind w:left="360"/>
              <w:rPr>
                <w:i/>
                <w:color w:val="FF0000"/>
                <w:sz w:val="20"/>
                <w:szCs w:val="20"/>
              </w:rPr>
            </w:pPr>
            <w:r w:rsidRPr="0041500E">
              <w:rPr>
                <w:i/>
                <w:color w:val="FF0000"/>
                <w:sz w:val="20"/>
                <w:szCs w:val="20"/>
              </w:rPr>
              <w:t>Se probează prin Declarația de angajament, Declarația de eligibilitate, cazier judiciar al solicitantului și al reprezentantului legal</w:t>
            </w:r>
          </w:p>
          <w:p w14:paraId="7BA170EC" w14:textId="14C94477" w:rsidR="00CE58AE" w:rsidRPr="00452AB2" w:rsidRDefault="00CE58AE" w:rsidP="00452AB2">
            <w:pPr>
              <w:jc w:val="both"/>
              <w:rPr>
                <w:i/>
                <w:color w:val="FF0000"/>
                <w:sz w:val="20"/>
                <w:szCs w:val="20"/>
              </w:rPr>
            </w:pPr>
          </w:p>
        </w:tc>
        <w:tc>
          <w:tcPr>
            <w:tcW w:w="779" w:type="dxa"/>
          </w:tcPr>
          <w:p w14:paraId="7B761953" w14:textId="77777777" w:rsidR="00CE58AE" w:rsidRPr="00030311" w:rsidRDefault="00CE58AE" w:rsidP="00602D97">
            <w:pPr>
              <w:jc w:val="center"/>
              <w:rPr>
                <w:sz w:val="20"/>
                <w:szCs w:val="20"/>
              </w:rPr>
            </w:pPr>
          </w:p>
        </w:tc>
        <w:tc>
          <w:tcPr>
            <w:tcW w:w="861" w:type="dxa"/>
          </w:tcPr>
          <w:p w14:paraId="7CB66E46" w14:textId="77777777" w:rsidR="00CE58AE" w:rsidRPr="00030311" w:rsidRDefault="00CE58AE" w:rsidP="00602D97">
            <w:pPr>
              <w:jc w:val="center"/>
              <w:rPr>
                <w:sz w:val="20"/>
                <w:szCs w:val="20"/>
              </w:rPr>
            </w:pPr>
          </w:p>
        </w:tc>
      </w:tr>
      <w:tr w:rsidR="00FD65FF" w:rsidRPr="00030311" w14:paraId="2742795C" w14:textId="77777777" w:rsidTr="00131D09">
        <w:trPr>
          <w:trHeight w:val="422"/>
          <w:jc w:val="center"/>
        </w:trPr>
        <w:tc>
          <w:tcPr>
            <w:tcW w:w="8173" w:type="dxa"/>
            <w:gridSpan w:val="3"/>
          </w:tcPr>
          <w:p w14:paraId="62361705" w14:textId="77777777" w:rsidR="0041500E" w:rsidRPr="00861C5A" w:rsidRDefault="0041500E" w:rsidP="007A144B">
            <w:pPr>
              <w:pStyle w:val="ListParagraph"/>
              <w:numPr>
                <w:ilvl w:val="0"/>
                <w:numId w:val="21"/>
              </w:numPr>
              <w:jc w:val="both"/>
              <w:rPr>
                <w:noProof/>
                <w:color w:val="000000"/>
                <w:sz w:val="20"/>
                <w:szCs w:val="20"/>
                <w:lang w:val="ro-RO"/>
              </w:rPr>
            </w:pPr>
            <w:r w:rsidRPr="00861C5A">
              <w:rPr>
                <w:noProof/>
                <w:color w:val="000000"/>
                <w:sz w:val="20"/>
                <w:szCs w:val="20"/>
                <w:lang w:val="ro-RO"/>
              </w:rPr>
              <w:t>Reprezentantul legal al solicitantului care își exercită atribuțiile de drept la data depunerii cererii de finanțare și pe perioada procesului de evaluare, selecție și contractare nu se află într-una din situațiile de mai jos:</w:t>
            </w:r>
          </w:p>
          <w:p w14:paraId="501E0524" w14:textId="77777777" w:rsidR="0041500E" w:rsidRPr="00861C5A" w:rsidRDefault="0041500E" w:rsidP="007A144B">
            <w:pPr>
              <w:pStyle w:val="ListParagraph"/>
              <w:numPr>
                <w:ilvl w:val="2"/>
                <w:numId w:val="5"/>
              </w:numPr>
              <w:jc w:val="both"/>
              <w:rPr>
                <w:noProof/>
                <w:color w:val="000000"/>
                <w:sz w:val="20"/>
                <w:szCs w:val="20"/>
                <w:lang w:val="ro-RO"/>
              </w:rPr>
            </w:pPr>
            <w:r w:rsidRPr="00861C5A">
              <w:rPr>
                <w:noProof/>
                <w:color w:val="000000"/>
                <w:sz w:val="20"/>
                <w:szCs w:val="20"/>
                <w:lang w:val="ro-RO"/>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2AB80641" w14:textId="77777777" w:rsidR="0041500E" w:rsidRPr="00861C5A" w:rsidRDefault="0041500E" w:rsidP="007A144B">
            <w:pPr>
              <w:pStyle w:val="ListParagraph"/>
              <w:numPr>
                <w:ilvl w:val="2"/>
                <w:numId w:val="5"/>
              </w:numPr>
              <w:jc w:val="both"/>
              <w:rPr>
                <w:noProof/>
                <w:color w:val="000000"/>
                <w:sz w:val="20"/>
                <w:szCs w:val="20"/>
                <w:lang w:val="ro-RO"/>
              </w:rPr>
            </w:pPr>
            <w:r w:rsidRPr="00861C5A">
              <w:rPr>
                <w:noProof/>
                <w:color w:val="000000"/>
                <w:sz w:val="20"/>
                <w:szCs w:val="20"/>
                <w:lang w:val="ro-RO"/>
              </w:rPr>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70D4ACB9" w14:textId="77777777" w:rsidR="0041500E" w:rsidRPr="0041500E" w:rsidRDefault="0041500E" w:rsidP="007A144B">
            <w:pPr>
              <w:pStyle w:val="ListParagraph"/>
              <w:numPr>
                <w:ilvl w:val="2"/>
                <w:numId w:val="5"/>
              </w:numPr>
              <w:jc w:val="both"/>
              <w:rPr>
                <w:i/>
                <w:noProof/>
                <w:color w:val="000000"/>
                <w:sz w:val="20"/>
                <w:szCs w:val="20"/>
                <w:lang w:val="ro-RO"/>
              </w:rPr>
            </w:pPr>
            <w:r w:rsidRPr="00861C5A">
              <w:rPr>
                <w:noProof/>
                <w:color w:val="000000"/>
                <w:sz w:val="20"/>
                <w:szCs w:val="20"/>
                <w:lang w:val="ro-RO"/>
              </w:rPr>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r w:rsidRPr="0041500E">
              <w:rPr>
                <w:i/>
                <w:noProof/>
                <w:color w:val="000000"/>
                <w:sz w:val="20"/>
                <w:szCs w:val="20"/>
                <w:lang w:val="ro-RO"/>
              </w:rPr>
              <w:t>;</w:t>
            </w:r>
          </w:p>
          <w:p w14:paraId="39F1474E" w14:textId="74EA6896" w:rsidR="009E0980" w:rsidRPr="007A144B" w:rsidRDefault="007A144B" w:rsidP="007A144B">
            <w:pPr>
              <w:jc w:val="both"/>
              <w:rPr>
                <w:i/>
                <w:color w:val="FF0000"/>
                <w:sz w:val="20"/>
                <w:szCs w:val="20"/>
                <w:lang w:val="fr-FR"/>
              </w:rPr>
            </w:pPr>
            <w:r w:rsidRPr="007A144B">
              <w:rPr>
                <w:i/>
                <w:color w:val="FF0000"/>
                <w:sz w:val="20"/>
                <w:szCs w:val="20"/>
              </w:rPr>
              <w:t>Se probează prin Declarația de angajament, Declarația de eligibilitate.</w:t>
            </w:r>
          </w:p>
        </w:tc>
        <w:tc>
          <w:tcPr>
            <w:tcW w:w="779" w:type="dxa"/>
          </w:tcPr>
          <w:p w14:paraId="78495087" w14:textId="77777777" w:rsidR="00FD65FF" w:rsidRPr="00030311" w:rsidRDefault="00FD65FF" w:rsidP="00602D97">
            <w:pPr>
              <w:jc w:val="center"/>
              <w:rPr>
                <w:sz w:val="20"/>
                <w:szCs w:val="20"/>
              </w:rPr>
            </w:pPr>
          </w:p>
        </w:tc>
        <w:tc>
          <w:tcPr>
            <w:tcW w:w="861" w:type="dxa"/>
          </w:tcPr>
          <w:p w14:paraId="2FA3500B" w14:textId="77777777" w:rsidR="00FD65FF" w:rsidRPr="00030311" w:rsidRDefault="00FD65FF" w:rsidP="00602D97">
            <w:pPr>
              <w:jc w:val="center"/>
              <w:rPr>
                <w:sz w:val="20"/>
                <w:szCs w:val="20"/>
              </w:rPr>
            </w:pPr>
          </w:p>
        </w:tc>
      </w:tr>
      <w:tr w:rsidR="00861C5A" w:rsidRPr="00030311" w14:paraId="03937273" w14:textId="77777777" w:rsidTr="00131D09">
        <w:trPr>
          <w:trHeight w:val="422"/>
          <w:jc w:val="center"/>
        </w:trPr>
        <w:tc>
          <w:tcPr>
            <w:tcW w:w="8173" w:type="dxa"/>
            <w:gridSpan w:val="3"/>
          </w:tcPr>
          <w:p w14:paraId="00D2F248" w14:textId="77777777" w:rsidR="00861C5A" w:rsidRPr="00861C5A" w:rsidRDefault="00861C5A" w:rsidP="00861C5A">
            <w:pPr>
              <w:pStyle w:val="ListParagraph"/>
              <w:numPr>
                <w:ilvl w:val="0"/>
                <w:numId w:val="21"/>
              </w:numPr>
              <w:jc w:val="both"/>
              <w:rPr>
                <w:noProof/>
                <w:color w:val="000000"/>
                <w:sz w:val="20"/>
                <w:szCs w:val="20"/>
                <w:lang w:val="ro-RO"/>
              </w:rPr>
            </w:pPr>
            <w:r w:rsidRPr="00861C5A">
              <w:rPr>
                <w:i/>
                <w:noProof/>
                <w:color w:val="000000"/>
                <w:sz w:val="20"/>
                <w:szCs w:val="20"/>
                <w:lang w:val="ro-RO"/>
              </w:rPr>
              <w:t xml:space="preserve">(Dacă este cazul) </w:t>
            </w:r>
            <w:r w:rsidRPr="00861C5A">
              <w:rPr>
                <w:noProof/>
                <w:color w:val="000000"/>
                <w:sz w:val="20"/>
                <w:szCs w:val="20"/>
                <w:lang w:val="ro-RO"/>
              </w:rPr>
              <w:t>Solicitantul se încadrează în categoria întreprinderilor mici şi mijlocii, având în vedere prevederile anexei I la Regulamentul (UE) nr. 651/2014 al Comisiei din 17 iunie 2014.</w:t>
            </w:r>
          </w:p>
          <w:p w14:paraId="5D497D42" w14:textId="77777777" w:rsidR="00861C5A" w:rsidRPr="00861C5A" w:rsidRDefault="00861C5A" w:rsidP="00861C5A">
            <w:pPr>
              <w:pStyle w:val="ListParagraph"/>
              <w:jc w:val="both"/>
              <w:rPr>
                <w:i/>
                <w:noProof/>
                <w:color w:val="000000"/>
                <w:sz w:val="20"/>
                <w:szCs w:val="20"/>
                <w:lang w:val="ro-RO"/>
              </w:rPr>
            </w:pPr>
          </w:p>
          <w:p w14:paraId="6757404A" w14:textId="77777777" w:rsidR="00861C5A" w:rsidRPr="00861C5A" w:rsidRDefault="00861C5A" w:rsidP="00861C5A">
            <w:pPr>
              <w:jc w:val="both"/>
              <w:rPr>
                <w:i/>
                <w:color w:val="FF0000"/>
                <w:sz w:val="20"/>
                <w:szCs w:val="20"/>
              </w:rPr>
            </w:pPr>
            <w:r w:rsidRPr="00861C5A">
              <w:rPr>
                <w:i/>
                <w:color w:val="FF0000"/>
                <w:sz w:val="20"/>
                <w:szCs w:val="20"/>
              </w:rPr>
              <w:t xml:space="preserve">Se probează prin Declarația încadrarea întreprinderii în categoria întreprinderilor mici şi mijlocii. </w:t>
            </w:r>
          </w:p>
          <w:p w14:paraId="48D505CE" w14:textId="77777777" w:rsidR="00861C5A" w:rsidRPr="0041500E" w:rsidRDefault="00861C5A" w:rsidP="00861C5A">
            <w:pPr>
              <w:pStyle w:val="ListParagraph"/>
              <w:jc w:val="both"/>
              <w:rPr>
                <w:i/>
                <w:noProof/>
                <w:color w:val="000000"/>
                <w:sz w:val="20"/>
                <w:szCs w:val="20"/>
                <w:lang w:val="ro-RO"/>
              </w:rPr>
            </w:pPr>
          </w:p>
        </w:tc>
        <w:tc>
          <w:tcPr>
            <w:tcW w:w="779" w:type="dxa"/>
          </w:tcPr>
          <w:p w14:paraId="2F4C9630" w14:textId="77777777" w:rsidR="00861C5A" w:rsidRPr="00030311" w:rsidRDefault="00861C5A" w:rsidP="00602D97">
            <w:pPr>
              <w:jc w:val="center"/>
              <w:rPr>
                <w:sz w:val="20"/>
                <w:szCs w:val="20"/>
              </w:rPr>
            </w:pPr>
          </w:p>
        </w:tc>
        <w:tc>
          <w:tcPr>
            <w:tcW w:w="861" w:type="dxa"/>
          </w:tcPr>
          <w:p w14:paraId="282A8DED" w14:textId="77777777" w:rsidR="00861C5A" w:rsidRPr="00030311" w:rsidRDefault="00861C5A" w:rsidP="00602D97">
            <w:pPr>
              <w:jc w:val="center"/>
              <w:rPr>
                <w:sz w:val="20"/>
                <w:szCs w:val="20"/>
              </w:rPr>
            </w:pPr>
          </w:p>
        </w:tc>
      </w:tr>
      <w:tr w:rsidR="00CE58AE" w:rsidRPr="00030311" w14:paraId="734BB27F" w14:textId="77777777" w:rsidTr="00131D09">
        <w:trPr>
          <w:trHeight w:val="422"/>
          <w:jc w:val="center"/>
        </w:trPr>
        <w:tc>
          <w:tcPr>
            <w:tcW w:w="8173" w:type="dxa"/>
            <w:gridSpan w:val="3"/>
          </w:tcPr>
          <w:p w14:paraId="116E62B4" w14:textId="4C250D39" w:rsidR="0078339B" w:rsidRPr="00861C5A" w:rsidRDefault="007A144B" w:rsidP="00861C5A">
            <w:pPr>
              <w:pStyle w:val="ListParagraph"/>
              <w:numPr>
                <w:ilvl w:val="0"/>
                <w:numId w:val="21"/>
              </w:numPr>
              <w:jc w:val="both"/>
              <w:rPr>
                <w:iCs/>
                <w:noProof/>
                <w:sz w:val="20"/>
                <w:szCs w:val="20"/>
                <w:lang w:val="ro-RO"/>
              </w:rPr>
            </w:pPr>
            <w:r w:rsidRPr="00861C5A">
              <w:rPr>
                <w:iCs/>
                <w:noProof/>
                <w:sz w:val="20"/>
                <w:szCs w:val="20"/>
                <w:lang w:val="ro-RO"/>
              </w:rPr>
              <w:t>Solicitantul demonstrează capacitate de management de proiect și capacitate tehnică pentru susținerea activităților proiectului, prin informații privind  personalul angajat implicat în implementarea Proiectului</w:t>
            </w:r>
          </w:p>
          <w:p w14:paraId="26CC7EAA" w14:textId="37A50064" w:rsidR="0078339B" w:rsidRPr="00030311" w:rsidRDefault="007A144B" w:rsidP="0078339B">
            <w:pPr>
              <w:jc w:val="both"/>
              <w:rPr>
                <w:i/>
                <w:iCs/>
                <w:sz w:val="20"/>
                <w:szCs w:val="20"/>
              </w:rPr>
            </w:pPr>
            <w:r>
              <w:rPr>
                <w:i/>
                <w:color w:val="FF0000"/>
                <w:sz w:val="20"/>
                <w:szCs w:val="20"/>
              </w:rPr>
              <w:t>Se p</w:t>
            </w:r>
            <w:r w:rsidRPr="007A144B">
              <w:rPr>
                <w:i/>
                <w:color w:val="FF0000"/>
                <w:sz w:val="20"/>
                <w:szCs w:val="20"/>
              </w:rPr>
              <w:t>robează cu CVurile echipei de implementare a proiectului și prin declarația de eligibilitate.</w:t>
            </w:r>
          </w:p>
          <w:p w14:paraId="0E24018C" w14:textId="059E1FDD" w:rsidR="00CE58AE" w:rsidRPr="00030311" w:rsidRDefault="00CE58AE" w:rsidP="007A144B">
            <w:pPr>
              <w:widowControl w:val="0"/>
              <w:spacing w:before="60"/>
              <w:jc w:val="both"/>
              <w:rPr>
                <w:i/>
                <w:iCs/>
                <w:color w:val="5B9BD5"/>
                <w:sz w:val="20"/>
                <w:szCs w:val="20"/>
              </w:rPr>
            </w:pPr>
          </w:p>
        </w:tc>
        <w:tc>
          <w:tcPr>
            <w:tcW w:w="779" w:type="dxa"/>
          </w:tcPr>
          <w:p w14:paraId="165C1DC5" w14:textId="77777777" w:rsidR="00CE58AE" w:rsidRPr="00030311" w:rsidRDefault="00CE58AE" w:rsidP="00602D97">
            <w:pPr>
              <w:jc w:val="center"/>
              <w:rPr>
                <w:sz w:val="20"/>
                <w:szCs w:val="20"/>
              </w:rPr>
            </w:pPr>
          </w:p>
        </w:tc>
        <w:tc>
          <w:tcPr>
            <w:tcW w:w="861" w:type="dxa"/>
          </w:tcPr>
          <w:p w14:paraId="66EED419" w14:textId="77777777" w:rsidR="00CE58AE" w:rsidRPr="00030311" w:rsidRDefault="00CE58AE" w:rsidP="00602D97">
            <w:pPr>
              <w:jc w:val="center"/>
              <w:rPr>
                <w:sz w:val="20"/>
                <w:szCs w:val="20"/>
              </w:rPr>
            </w:pPr>
          </w:p>
        </w:tc>
      </w:tr>
      <w:tr w:rsidR="00CE58AE" w:rsidRPr="00030311" w14:paraId="4AF949AB" w14:textId="77777777" w:rsidTr="00131D09">
        <w:trPr>
          <w:trHeight w:val="349"/>
          <w:jc w:val="center"/>
        </w:trPr>
        <w:tc>
          <w:tcPr>
            <w:tcW w:w="8173" w:type="dxa"/>
            <w:gridSpan w:val="3"/>
          </w:tcPr>
          <w:p w14:paraId="6FB8AE4F" w14:textId="77777777" w:rsidR="007A144B" w:rsidRPr="00861C5A" w:rsidRDefault="007A144B" w:rsidP="00861C5A">
            <w:pPr>
              <w:pStyle w:val="ListParagraph"/>
              <w:numPr>
                <w:ilvl w:val="0"/>
                <w:numId w:val="21"/>
              </w:numPr>
              <w:jc w:val="both"/>
              <w:rPr>
                <w:noProof/>
                <w:sz w:val="20"/>
                <w:szCs w:val="20"/>
                <w:lang w:val="ro-RO"/>
              </w:rPr>
            </w:pPr>
            <w:r w:rsidRPr="00861C5A">
              <w:rPr>
                <w:noProof/>
                <w:sz w:val="20"/>
                <w:szCs w:val="20"/>
                <w:lang w:val="ro-RO"/>
              </w:rPr>
              <w:t>Solicitantul demonstrează capacitatea financiară pentru implementarea proiectului si dispune de cofinanțare proprie a proiectului stabilită în conformitate cu prevederile legale privind ajutorul de stat, astfel cum vor fi cuprinse în schemele de ajutor de stat și asumă acoperirea sumelor aferente cheltuielilor neeligibile.</w:t>
            </w:r>
          </w:p>
          <w:p w14:paraId="60E7D4FC" w14:textId="77777777" w:rsidR="007A144B" w:rsidRPr="007A144B" w:rsidRDefault="009E0980" w:rsidP="007A144B">
            <w:pPr>
              <w:rPr>
                <w:i/>
                <w:color w:val="FF0000"/>
                <w:sz w:val="20"/>
                <w:szCs w:val="20"/>
                <w:lang w:val="fr-FR"/>
              </w:rPr>
            </w:pPr>
            <w:r>
              <w:rPr>
                <w:i/>
                <w:color w:val="FF0000"/>
                <w:sz w:val="20"/>
                <w:szCs w:val="20"/>
                <w:lang w:val="fr-FR"/>
              </w:rPr>
              <w:t>Se probeaz</w:t>
            </w:r>
            <w:r w:rsidR="009D2383">
              <w:rPr>
                <w:i/>
                <w:color w:val="FF0000"/>
                <w:sz w:val="20"/>
                <w:szCs w:val="20"/>
                <w:lang w:val="fr-FR"/>
              </w:rPr>
              <w:t>a</w:t>
            </w:r>
            <w:r>
              <w:rPr>
                <w:i/>
                <w:color w:val="FF0000"/>
                <w:sz w:val="20"/>
                <w:szCs w:val="20"/>
                <w:lang w:val="fr-FR"/>
              </w:rPr>
              <w:t xml:space="preserve"> </w:t>
            </w:r>
            <w:r w:rsidR="007A144B" w:rsidRPr="007A144B">
              <w:rPr>
                <w:i/>
                <w:color w:val="FF0000"/>
                <w:sz w:val="20"/>
                <w:szCs w:val="20"/>
                <w:lang w:val="fr-FR"/>
              </w:rPr>
              <w:t>cu Declaraţia de angajament a solicitantului (Anexa C1.2 la Cererea de finanţare) privind asumarea acoperirii sumelor aferente cheltuielilor neeligibile din proiect.</w:t>
            </w:r>
          </w:p>
          <w:p w14:paraId="2FAB30B1" w14:textId="553B5990" w:rsidR="00202EEE" w:rsidRPr="007A144B" w:rsidRDefault="00202EEE" w:rsidP="007A144B">
            <w:pPr>
              <w:jc w:val="both"/>
              <w:rPr>
                <w:i/>
                <w:color w:val="FF0000"/>
                <w:sz w:val="20"/>
                <w:szCs w:val="20"/>
                <w:lang w:val="fr-FR"/>
              </w:rPr>
            </w:pPr>
          </w:p>
        </w:tc>
        <w:tc>
          <w:tcPr>
            <w:tcW w:w="779" w:type="dxa"/>
          </w:tcPr>
          <w:p w14:paraId="5577CA4B" w14:textId="77777777" w:rsidR="00CE58AE" w:rsidRPr="00030311" w:rsidRDefault="00CE58AE" w:rsidP="00602D97">
            <w:pPr>
              <w:jc w:val="center"/>
              <w:rPr>
                <w:sz w:val="20"/>
                <w:szCs w:val="20"/>
                <w:lang w:val="fr-FR"/>
              </w:rPr>
            </w:pPr>
          </w:p>
        </w:tc>
        <w:tc>
          <w:tcPr>
            <w:tcW w:w="861" w:type="dxa"/>
          </w:tcPr>
          <w:p w14:paraId="6F9890D6" w14:textId="77777777" w:rsidR="00CE58AE" w:rsidRPr="00030311" w:rsidRDefault="00CE58AE" w:rsidP="00602D97">
            <w:pPr>
              <w:jc w:val="center"/>
              <w:rPr>
                <w:sz w:val="20"/>
                <w:szCs w:val="20"/>
                <w:lang w:val="fr-FR"/>
              </w:rPr>
            </w:pPr>
          </w:p>
        </w:tc>
      </w:tr>
      <w:tr w:rsidR="00CE58AE" w:rsidRPr="00030311" w14:paraId="5024640C" w14:textId="77777777" w:rsidTr="00131D09">
        <w:trPr>
          <w:trHeight w:val="422"/>
          <w:jc w:val="center"/>
        </w:trPr>
        <w:tc>
          <w:tcPr>
            <w:tcW w:w="8173" w:type="dxa"/>
            <w:gridSpan w:val="3"/>
          </w:tcPr>
          <w:p w14:paraId="0D64F92E" w14:textId="776B176C" w:rsidR="00E45908" w:rsidRPr="00861C5A" w:rsidRDefault="007A144B" w:rsidP="00861C5A">
            <w:pPr>
              <w:pStyle w:val="ListParagraph"/>
              <w:numPr>
                <w:ilvl w:val="0"/>
                <w:numId w:val="21"/>
              </w:numPr>
              <w:jc w:val="both"/>
              <w:rPr>
                <w:noProof/>
                <w:sz w:val="20"/>
                <w:szCs w:val="20"/>
                <w:lang w:val="ro-RO"/>
              </w:rPr>
            </w:pPr>
            <w:r w:rsidRPr="00861C5A">
              <w:rPr>
                <w:noProof/>
                <w:sz w:val="20"/>
                <w:szCs w:val="20"/>
                <w:lang w:val="ro-RO"/>
              </w:rPr>
              <w:t>Solicitantul se angajează să asigure sustenabilitatea proiectului, respectiv să asigure desfășurarea activității operaționale/curente și să mențină parametrii energetici specifici la care s-a angajat pentru o perioadă de minimum 5 ani după expirarea duratei de implementare a proiectului</w:t>
            </w:r>
          </w:p>
          <w:p w14:paraId="53D983BA" w14:textId="774A361B" w:rsidR="00F167E3" w:rsidRPr="007A144B" w:rsidRDefault="009C0B5C" w:rsidP="007A144B">
            <w:pPr>
              <w:rPr>
                <w:i/>
                <w:sz w:val="20"/>
                <w:szCs w:val="20"/>
              </w:rPr>
            </w:pPr>
            <w:r w:rsidRPr="007A144B">
              <w:rPr>
                <w:i/>
                <w:color w:val="FF0000"/>
                <w:sz w:val="20"/>
                <w:szCs w:val="20"/>
              </w:rPr>
              <w:t xml:space="preserve"> </w:t>
            </w:r>
            <w:r w:rsidR="007A144B" w:rsidRPr="007A144B">
              <w:rPr>
                <w:i/>
                <w:color w:val="FF0000"/>
                <w:sz w:val="20"/>
                <w:szCs w:val="20"/>
              </w:rPr>
              <w:t>Se probează cu Declaraţia de angajament a solicitantului (Anexa C1.2 la Cererea de finanţare) privind asumarea acoperirii sumelor aferente cheltuielilor neeligibile din proiect.</w:t>
            </w:r>
            <w:r w:rsidR="005772B6" w:rsidRPr="007A144B">
              <w:rPr>
                <w:i/>
                <w:color w:val="FF0000"/>
                <w:sz w:val="20"/>
                <w:szCs w:val="20"/>
              </w:rPr>
              <w:t>Declarația</w:t>
            </w:r>
            <w:r w:rsidR="00F167E3" w:rsidRPr="007A144B">
              <w:rPr>
                <w:i/>
                <w:color w:val="FF0000"/>
                <w:sz w:val="20"/>
                <w:szCs w:val="20"/>
              </w:rPr>
              <w:t xml:space="preserve"> de consum total de energie şi a chestionarului de analiză energetică depuse la </w:t>
            </w:r>
            <w:r w:rsidR="0042025E" w:rsidRPr="007A144B">
              <w:rPr>
                <w:i/>
                <w:color w:val="FF0000"/>
                <w:sz w:val="20"/>
                <w:szCs w:val="20"/>
              </w:rPr>
              <w:t>Ministerul Energiei-</w:t>
            </w:r>
            <w:r w:rsidR="005772B6" w:rsidRPr="007A144B">
              <w:rPr>
                <w:i/>
                <w:color w:val="FF0000"/>
                <w:sz w:val="20"/>
                <w:szCs w:val="20"/>
              </w:rPr>
              <w:t>Direcția Eficiență Energetică</w:t>
            </w:r>
            <w:r w:rsidR="0042025E" w:rsidRPr="007A144B">
              <w:rPr>
                <w:i/>
                <w:color w:val="FF0000"/>
                <w:sz w:val="20"/>
                <w:szCs w:val="20"/>
              </w:rPr>
              <w:t>, conform prevederilor legale</w:t>
            </w:r>
          </w:p>
        </w:tc>
        <w:tc>
          <w:tcPr>
            <w:tcW w:w="779" w:type="dxa"/>
          </w:tcPr>
          <w:p w14:paraId="5A9F49BD" w14:textId="77777777" w:rsidR="00CE58AE" w:rsidRPr="00030311" w:rsidRDefault="00CE58AE" w:rsidP="00602D97">
            <w:pPr>
              <w:jc w:val="center"/>
              <w:rPr>
                <w:sz w:val="20"/>
                <w:szCs w:val="20"/>
                <w:lang w:val="it-IT"/>
              </w:rPr>
            </w:pPr>
          </w:p>
        </w:tc>
        <w:tc>
          <w:tcPr>
            <w:tcW w:w="861" w:type="dxa"/>
          </w:tcPr>
          <w:p w14:paraId="2BDCC954" w14:textId="77777777" w:rsidR="00CE58AE" w:rsidRPr="00030311" w:rsidRDefault="00CE58AE" w:rsidP="00602D97">
            <w:pPr>
              <w:jc w:val="center"/>
              <w:rPr>
                <w:sz w:val="20"/>
                <w:szCs w:val="20"/>
                <w:lang w:val="it-IT"/>
              </w:rPr>
            </w:pPr>
          </w:p>
        </w:tc>
      </w:tr>
      <w:tr w:rsidR="00FC32FD" w:rsidRPr="00030311" w14:paraId="18E4B64F" w14:textId="77777777" w:rsidTr="00131D09">
        <w:trPr>
          <w:trHeight w:val="422"/>
          <w:jc w:val="center"/>
        </w:trPr>
        <w:tc>
          <w:tcPr>
            <w:tcW w:w="8173" w:type="dxa"/>
            <w:gridSpan w:val="3"/>
          </w:tcPr>
          <w:p w14:paraId="1AD7059B" w14:textId="67ACACF3" w:rsidR="00FC32FD" w:rsidRPr="00861C5A" w:rsidRDefault="00FC32FD" w:rsidP="00861C5A">
            <w:pPr>
              <w:pStyle w:val="ListParagraph"/>
              <w:numPr>
                <w:ilvl w:val="0"/>
                <w:numId w:val="21"/>
              </w:numPr>
              <w:jc w:val="both"/>
              <w:rPr>
                <w:noProof/>
                <w:sz w:val="20"/>
                <w:szCs w:val="20"/>
                <w:lang w:val="ro-RO"/>
              </w:rPr>
            </w:pPr>
            <w:r w:rsidRPr="00861C5A">
              <w:rPr>
                <w:noProof/>
                <w:sz w:val="20"/>
                <w:szCs w:val="20"/>
                <w:lang w:val="ro-RO"/>
              </w:rPr>
              <w:lastRenderedPageBreak/>
              <w:t xml:space="preserve">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 De asemenea, pentru același costuri eligibile, beneficiarul nu a mai solicitat finanțare din alte surse publice, inclusiv fonduri UE. </w:t>
            </w:r>
          </w:p>
          <w:p w14:paraId="3E04A247" w14:textId="77777777" w:rsidR="00FC32FD" w:rsidRPr="00FC32FD" w:rsidRDefault="00FC32FD" w:rsidP="00FC32FD">
            <w:pPr>
              <w:jc w:val="both"/>
              <w:rPr>
                <w:i/>
                <w:color w:val="FF0000"/>
                <w:sz w:val="20"/>
                <w:szCs w:val="20"/>
              </w:rPr>
            </w:pPr>
            <w:r w:rsidRPr="00FC32FD">
              <w:rPr>
                <w:i/>
                <w:color w:val="FF0000"/>
                <w:sz w:val="20"/>
                <w:szCs w:val="20"/>
              </w:rPr>
              <w:t>Se probează prin Declaraţia privind conformitatea cu ajutorul de stat din Anexa C1.3 la Cererea de finanţare, privind ajutoarele de stat primite de întreprindere în ultimii trei ani fiscali (fie din surse ale bugetului de stat, fie din surse comunitare);</w:t>
            </w:r>
          </w:p>
          <w:p w14:paraId="09E83FFE" w14:textId="77777777" w:rsidR="00FC32FD" w:rsidRDefault="00FC32FD" w:rsidP="00FC32FD">
            <w:pPr>
              <w:jc w:val="both"/>
              <w:rPr>
                <w:i/>
                <w:sz w:val="20"/>
                <w:szCs w:val="20"/>
              </w:rPr>
            </w:pPr>
            <w:r w:rsidRPr="00FC32FD">
              <w:rPr>
                <w:i/>
                <w:sz w:val="20"/>
                <w:szCs w:val="20"/>
              </w:rPr>
              <w:t>Solicitantul va completa şi Declaraţia privind tipul întreprinderii (din care să reiasă încadrarea într-o anumită categorie), Anexa C1.4  la Cererea de finantare, în corelare cu secţiunea Solicitant din Cererea de finanţare.</w:t>
            </w:r>
          </w:p>
          <w:p w14:paraId="42D0787A" w14:textId="78824B05" w:rsidR="00FC32FD" w:rsidRPr="00FC32FD" w:rsidRDefault="00FC32FD" w:rsidP="00FC32FD">
            <w:pPr>
              <w:jc w:val="both"/>
              <w:rPr>
                <w:i/>
                <w:sz w:val="20"/>
                <w:szCs w:val="20"/>
              </w:rPr>
            </w:pPr>
            <w:r w:rsidRPr="00FC32FD">
              <w:rPr>
                <w:i/>
                <w:sz w:val="20"/>
                <w:szCs w:val="20"/>
              </w:rPr>
              <w:t>Solicitantul va furniza informaţii despre toţi partenerii, în cazul întreprinderilor legate. A se vedea secțiunea Solicitant din Cererea de finanţare</w:t>
            </w:r>
            <w:r>
              <w:rPr>
                <w:i/>
                <w:sz w:val="20"/>
                <w:szCs w:val="20"/>
              </w:rPr>
              <w:t>.</w:t>
            </w:r>
          </w:p>
        </w:tc>
        <w:tc>
          <w:tcPr>
            <w:tcW w:w="779" w:type="dxa"/>
          </w:tcPr>
          <w:p w14:paraId="52AAA82D" w14:textId="77777777" w:rsidR="00FC32FD" w:rsidRPr="00030311" w:rsidRDefault="00FC32FD" w:rsidP="00602D97">
            <w:pPr>
              <w:jc w:val="center"/>
              <w:rPr>
                <w:sz w:val="20"/>
                <w:szCs w:val="20"/>
                <w:lang w:val="it-IT"/>
              </w:rPr>
            </w:pPr>
          </w:p>
        </w:tc>
        <w:tc>
          <w:tcPr>
            <w:tcW w:w="861" w:type="dxa"/>
          </w:tcPr>
          <w:p w14:paraId="7802A79A" w14:textId="77777777" w:rsidR="00FC32FD" w:rsidRPr="00030311" w:rsidRDefault="00FC32FD" w:rsidP="00602D97">
            <w:pPr>
              <w:jc w:val="center"/>
              <w:rPr>
                <w:sz w:val="20"/>
                <w:szCs w:val="20"/>
                <w:lang w:val="it-IT"/>
              </w:rPr>
            </w:pPr>
          </w:p>
        </w:tc>
      </w:tr>
      <w:tr w:rsidR="00861C5A" w:rsidRPr="00030311" w14:paraId="54B4D0EB" w14:textId="77777777" w:rsidTr="00131D09">
        <w:trPr>
          <w:trHeight w:val="422"/>
          <w:jc w:val="center"/>
        </w:trPr>
        <w:tc>
          <w:tcPr>
            <w:tcW w:w="8173" w:type="dxa"/>
            <w:gridSpan w:val="3"/>
          </w:tcPr>
          <w:p w14:paraId="19D2EF7E" w14:textId="13A33596" w:rsidR="00861C5A" w:rsidRPr="00861C5A" w:rsidRDefault="00861C5A" w:rsidP="00861C5A">
            <w:pPr>
              <w:pStyle w:val="ListParagraph"/>
              <w:numPr>
                <w:ilvl w:val="0"/>
                <w:numId w:val="21"/>
              </w:numPr>
              <w:jc w:val="both"/>
              <w:rPr>
                <w:noProof/>
                <w:sz w:val="20"/>
                <w:szCs w:val="20"/>
                <w:lang w:val="ro-RO"/>
              </w:rPr>
            </w:pPr>
            <w:r w:rsidRPr="00861C5A">
              <w:rPr>
                <w:noProof/>
                <w:sz w:val="20"/>
                <w:szCs w:val="20"/>
                <w:lang w:val="ro-RO"/>
              </w:rPr>
              <w:t>Solicitantul deține cel puțin un contract de furnizare a energiei electrice și a gazelor naturale, obligatoriu,  sau a energiei termice după caz, în vigoare pentru punctul de consum unde solicită finanțarea. În cazul societăților nou înființate sau în cazul în care nu  există contracte de furni</w:t>
            </w:r>
            <w:r w:rsidR="007853DC">
              <w:rPr>
                <w:noProof/>
                <w:sz w:val="20"/>
                <w:szCs w:val="20"/>
                <w:lang w:val="ro-RO"/>
              </w:rPr>
              <w:t xml:space="preserve">zare la locul de implementare, </w:t>
            </w:r>
            <w:r w:rsidRPr="00861C5A">
              <w:rPr>
                <w:noProof/>
                <w:sz w:val="20"/>
                <w:szCs w:val="20"/>
                <w:lang w:val="ro-RO"/>
              </w:rPr>
              <w:t>se va furniza un audit energetic previzionat, care va stabili indicatorii energetici specifici potrivit prevederilor prezentei ordonanțe de urgență precum și datele estimative de consum.</w:t>
            </w:r>
          </w:p>
          <w:p w14:paraId="4C3A8519" w14:textId="77777777" w:rsidR="00861C5A" w:rsidRPr="00861C5A" w:rsidRDefault="00861C5A" w:rsidP="00861C5A">
            <w:pPr>
              <w:pStyle w:val="ListParagraph"/>
              <w:jc w:val="both"/>
              <w:rPr>
                <w:i/>
                <w:noProof/>
                <w:color w:val="FF0000"/>
                <w:sz w:val="20"/>
                <w:szCs w:val="20"/>
                <w:lang w:val="ro-RO"/>
              </w:rPr>
            </w:pPr>
            <w:r w:rsidRPr="00861C5A">
              <w:rPr>
                <w:i/>
                <w:noProof/>
                <w:color w:val="FF0000"/>
                <w:sz w:val="20"/>
                <w:szCs w:val="20"/>
                <w:lang w:val="ro-RO"/>
              </w:rPr>
              <w:t>Se probează prin:</w:t>
            </w:r>
          </w:p>
          <w:p w14:paraId="7C10DF21" w14:textId="77777777" w:rsidR="00861C5A" w:rsidRPr="00861C5A" w:rsidRDefault="00861C5A" w:rsidP="00861C5A">
            <w:pPr>
              <w:pStyle w:val="ListParagraph"/>
              <w:jc w:val="both"/>
              <w:rPr>
                <w:noProof/>
                <w:sz w:val="20"/>
                <w:szCs w:val="20"/>
                <w:lang w:val="ro-RO"/>
              </w:rPr>
            </w:pPr>
            <w:r w:rsidRPr="00861C5A">
              <w:rPr>
                <w:i/>
                <w:noProof/>
                <w:color w:val="FF0000"/>
                <w:sz w:val="20"/>
                <w:szCs w:val="20"/>
                <w:lang w:val="ro-RO"/>
              </w:rPr>
              <w:t>contract de furnizare a energiei electrice și a gazelor naturale,  sau a energiei termice după caz, în vigoare pentru punctul de consum unde solicită finanțarea, sau o analiză energetică previzionată</w:t>
            </w:r>
            <w:r w:rsidRPr="00861C5A">
              <w:rPr>
                <w:noProof/>
                <w:sz w:val="20"/>
                <w:szCs w:val="20"/>
                <w:lang w:val="ro-RO"/>
              </w:rPr>
              <w:t>.</w:t>
            </w:r>
          </w:p>
          <w:p w14:paraId="6C2D2574" w14:textId="77777777" w:rsidR="00861C5A" w:rsidRPr="00861C5A" w:rsidRDefault="00861C5A" w:rsidP="00861C5A">
            <w:pPr>
              <w:pStyle w:val="ListParagraph"/>
              <w:jc w:val="both"/>
              <w:rPr>
                <w:noProof/>
                <w:sz w:val="20"/>
                <w:szCs w:val="20"/>
                <w:lang w:val="ro-RO"/>
              </w:rPr>
            </w:pPr>
          </w:p>
        </w:tc>
        <w:tc>
          <w:tcPr>
            <w:tcW w:w="779" w:type="dxa"/>
          </w:tcPr>
          <w:p w14:paraId="1B02CC87" w14:textId="77777777" w:rsidR="00861C5A" w:rsidRPr="00030311" w:rsidRDefault="00861C5A" w:rsidP="00602D97">
            <w:pPr>
              <w:jc w:val="center"/>
              <w:rPr>
                <w:sz w:val="20"/>
                <w:szCs w:val="20"/>
                <w:lang w:val="it-IT"/>
              </w:rPr>
            </w:pPr>
          </w:p>
        </w:tc>
        <w:tc>
          <w:tcPr>
            <w:tcW w:w="861" w:type="dxa"/>
          </w:tcPr>
          <w:p w14:paraId="556D1469" w14:textId="77777777" w:rsidR="00861C5A" w:rsidRPr="00030311" w:rsidRDefault="00861C5A" w:rsidP="00602D97">
            <w:pPr>
              <w:jc w:val="center"/>
              <w:rPr>
                <w:sz w:val="20"/>
                <w:szCs w:val="20"/>
                <w:lang w:val="it-IT"/>
              </w:rPr>
            </w:pPr>
          </w:p>
        </w:tc>
      </w:tr>
      <w:tr w:rsidR="00FC32FD" w:rsidRPr="00030311" w14:paraId="1EF78C26" w14:textId="77777777" w:rsidTr="00131D09">
        <w:trPr>
          <w:trHeight w:val="422"/>
          <w:jc w:val="center"/>
        </w:trPr>
        <w:tc>
          <w:tcPr>
            <w:tcW w:w="8173" w:type="dxa"/>
            <w:gridSpan w:val="3"/>
          </w:tcPr>
          <w:p w14:paraId="5A4B1310" w14:textId="78E1D39C" w:rsidR="00FC32FD" w:rsidRPr="00861C5A" w:rsidRDefault="00FC32FD" w:rsidP="00861C5A">
            <w:pPr>
              <w:pStyle w:val="ListParagraph"/>
              <w:numPr>
                <w:ilvl w:val="0"/>
                <w:numId w:val="21"/>
              </w:numPr>
              <w:jc w:val="both"/>
              <w:rPr>
                <w:noProof/>
                <w:sz w:val="20"/>
                <w:szCs w:val="20"/>
                <w:lang w:val="ro-RO"/>
              </w:rPr>
            </w:pPr>
            <w:r w:rsidRPr="00861C5A">
              <w:rPr>
                <w:noProof/>
                <w:sz w:val="20"/>
                <w:szCs w:val="20"/>
                <w:lang w:val="ro-RO"/>
              </w:rPr>
              <w:t>Solicitantul se angajează să aplice măsurile de îmbunătățire a eficienţei energetice stabilite pe baza informațiilor obținute din sistemul de monitorizare propus prin proiectul pentru care se solicită finanţare prin Obiectivul Specific 11.1 , interiorul unui interval de  maxim 3 ani pentru beneficiarii încadraţi în categoria IMM, respectiv maxim 5 ani pentru beneficiarii care fac parte din categoria întreprinderilor mari, de la efectuarea plăţii finale în cadrul proiectului.</w:t>
            </w:r>
          </w:p>
          <w:p w14:paraId="56EC44B6" w14:textId="77777777" w:rsidR="00FC32FD" w:rsidRPr="00861C5A" w:rsidRDefault="00FC32FD" w:rsidP="00861C5A">
            <w:pPr>
              <w:ind w:left="720"/>
              <w:jc w:val="both"/>
              <w:rPr>
                <w:sz w:val="20"/>
                <w:szCs w:val="20"/>
              </w:rPr>
            </w:pPr>
          </w:p>
          <w:p w14:paraId="104B9FB6" w14:textId="77777777" w:rsidR="00FC32FD" w:rsidRPr="00861C5A" w:rsidRDefault="00FC32FD" w:rsidP="00861C5A">
            <w:pPr>
              <w:ind w:left="720"/>
              <w:jc w:val="both"/>
              <w:rPr>
                <w:i/>
                <w:color w:val="FF0000"/>
                <w:sz w:val="20"/>
                <w:szCs w:val="20"/>
              </w:rPr>
            </w:pPr>
            <w:r w:rsidRPr="00861C5A">
              <w:rPr>
                <w:i/>
                <w:color w:val="FF0000"/>
                <w:sz w:val="20"/>
                <w:szCs w:val="20"/>
              </w:rPr>
              <w:t>Se probează prin:</w:t>
            </w:r>
          </w:p>
          <w:p w14:paraId="403ACDAD" w14:textId="0170A808" w:rsidR="00FC32FD" w:rsidRPr="00861C5A" w:rsidRDefault="00FC32FD" w:rsidP="00861C5A">
            <w:pPr>
              <w:pStyle w:val="ListParagraph"/>
              <w:jc w:val="both"/>
              <w:rPr>
                <w:i/>
                <w:noProof/>
                <w:color w:val="FF0000"/>
                <w:sz w:val="20"/>
                <w:szCs w:val="20"/>
                <w:lang w:val="ro-RO"/>
              </w:rPr>
            </w:pPr>
            <w:r w:rsidRPr="00861C5A">
              <w:rPr>
                <w:i/>
                <w:noProof/>
                <w:color w:val="FF0000"/>
                <w:sz w:val="20"/>
                <w:szCs w:val="20"/>
                <w:lang w:val="ro-RO"/>
              </w:rPr>
              <w:t>Declarația de angajament a solicitantului (Anexa C1.2 la Cererea de finanţare) şi Studiul de fezabilitate, în corelare cu secţiunea Sustenabilitate din Cererea de finanţare.</w:t>
            </w:r>
          </w:p>
          <w:p w14:paraId="34CD8179" w14:textId="2B30FA3C" w:rsidR="00FC32FD" w:rsidRPr="00861C5A" w:rsidRDefault="00FC32FD" w:rsidP="00861C5A">
            <w:pPr>
              <w:ind w:left="720"/>
              <w:jc w:val="both"/>
              <w:rPr>
                <w:sz w:val="20"/>
                <w:szCs w:val="20"/>
              </w:rPr>
            </w:pPr>
            <w:r w:rsidRPr="00861C5A">
              <w:rPr>
                <w:i/>
                <w:color w:val="FF0000"/>
                <w:sz w:val="20"/>
                <w:szCs w:val="20"/>
              </w:rPr>
              <w:t>Declaraţia privind tipul întreprinderii (din care să reiasă încadrarea într-o anumită categorie), Anexa C1.4  la Cererea de finantare, în corelare cu secţiunea Solicitant din Cererea de finanţare</w:t>
            </w:r>
          </w:p>
        </w:tc>
        <w:tc>
          <w:tcPr>
            <w:tcW w:w="779" w:type="dxa"/>
          </w:tcPr>
          <w:p w14:paraId="4AECCA56" w14:textId="77777777" w:rsidR="00FC32FD" w:rsidRPr="00030311" w:rsidRDefault="00FC32FD" w:rsidP="00602D97">
            <w:pPr>
              <w:jc w:val="center"/>
              <w:rPr>
                <w:sz w:val="20"/>
                <w:szCs w:val="20"/>
                <w:lang w:val="it-IT"/>
              </w:rPr>
            </w:pPr>
          </w:p>
        </w:tc>
        <w:tc>
          <w:tcPr>
            <w:tcW w:w="861" w:type="dxa"/>
          </w:tcPr>
          <w:p w14:paraId="791B14BD" w14:textId="77777777" w:rsidR="00FC32FD" w:rsidRPr="00030311" w:rsidRDefault="00FC32FD" w:rsidP="00602D97">
            <w:pPr>
              <w:jc w:val="center"/>
              <w:rPr>
                <w:sz w:val="20"/>
                <w:szCs w:val="20"/>
                <w:lang w:val="it-IT"/>
              </w:rPr>
            </w:pPr>
          </w:p>
        </w:tc>
      </w:tr>
      <w:tr w:rsidR="00CE58AE" w:rsidRPr="00030311" w14:paraId="66B73F89" w14:textId="77777777" w:rsidTr="00131D09">
        <w:trPr>
          <w:jc w:val="center"/>
        </w:trPr>
        <w:tc>
          <w:tcPr>
            <w:tcW w:w="8952" w:type="dxa"/>
            <w:gridSpan w:val="4"/>
            <w:shd w:val="clear" w:color="auto" w:fill="FBE4D5"/>
          </w:tcPr>
          <w:p w14:paraId="1F1EF39B" w14:textId="77777777" w:rsidR="00CE58AE" w:rsidRPr="00030311" w:rsidRDefault="00CE58AE">
            <w:pPr>
              <w:rPr>
                <w:sz w:val="20"/>
                <w:szCs w:val="20"/>
              </w:rPr>
            </w:pPr>
            <w:r w:rsidRPr="00030311">
              <w:rPr>
                <w:b/>
                <w:sz w:val="20"/>
                <w:szCs w:val="20"/>
              </w:rPr>
              <w:t>B. Eligibilitatea proiectului</w:t>
            </w:r>
          </w:p>
        </w:tc>
        <w:tc>
          <w:tcPr>
            <w:tcW w:w="861" w:type="dxa"/>
            <w:shd w:val="clear" w:color="auto" w:fill="FBE4D5"/>
          </w:tcPr>
          <w:p w14:paraId="01745396" w14:textId="77777777" w:rsidR="00CE58AE" w:rsidRPr="00030311" w:rsidRDefault="00CE58AE">
            <w:pPr>
              <w:rPr>
                <w:b/>
                <w:sz w:val="20"/>
                <w:szCs w:val="20"/>
              </w:rPr>
            </w:pPr>
          </w:p>
        </w:tc>
      </w:tr>
      <w:tr w:rsidR="00CE58AE" w:rsidRPr="00030311" w14:paraId="628DDFBE" w14:textId="77777777" w:rsidTr="00131D09">
        <w:trPr>
          <w:jc w:val="center"/>
        </w:trPr>
        <w:tc>
          <w:tcPr>
            <w:tcW w:w="8173" w:type="dxa"/>
            <w:gridSpan w:val="3"/>
          </w:tcPr>
          <w:p w14:paraId="5FDF1A53" w14:textId="710367F5" w:rsidR="00C40961" w:rsidRPr="007853DC" w:rsidRDefault="00352703" w:rsidP="00352703">
            <w:pPr>
              <w:pStyle w:val="ListParagraph"/>
              <w:numPr>
                <w:ilvl w:val="0"/>
                <w:numId w:val="6"/>
              </w:numPr>
              <w:jc w:val="both"/>
              <w:rPr>
                <w:noProof/>
                <w:sz w:val="20"/>
                <w:szCs w:val="20"/>
                <w:lang w:val="ro-RO"/>
              </w:rPr>
            </w:pPr>
            <w:r w:rsidRPr="007853DC">
              <w:rPr>
                <w:noProof/>
                <w:sz w:val="20"/>
                <w:szCs w:val="20"/>
                <w:lang w:val="ro-RO"/>
              </w:rPr>
              <w:t xml:space="preserve">Proiectul se încadrează în categoriile de acţiuni finanţabile menţionate în POIM, după caz </w:t>
            </w:r>
          </w:p>
          <w:p w14:paraId="0D01D6AB" w14:textId="6707F3F0" w:rsidR="00CE58AE" w:rsidRPr="00030311" w:rsidRDefault="00352703" w:rsidP="00EF1485">
            <w:pPr>
              <w:jc w:val="both"/>
              <w:rPr>
                <w:i/>
                <w:sz w:val="20"/>
                <w:szCs w:val="20"/>
              </w:rPr>
            </w:pPr>
            <w:r w:rsidRPr="00352703">
              <w:rPr>
                <w:i/>
                <w:color w:val="FF0000"/>
                <w:sz w:val="20"/>
                <w:szCs w:val="20"/>
              </w:rPr>
              <w:t>A se vedea secţiunile Obiective proiect si Descriere inevstitie din Cererea de finanţare.</w:t>
            </w:r>
            <w:r w:rsidR="00C40961" w:rsidRPr="00030311">
              <w:rPr>
                <w:i/>
                <w:color w:val="FF0000"/>
                <w:sz w:val="20"/>
                <w:szCs w:val="20"/>
              </w:rPr>
              <w:t>.</w:t>
            </w:r>
          </w:p>
        </w:tc>
        <w:tc>
          <w:tcPr>
            <w:tcW w:w="779" w:type="dxa"/>
          </w:tcPr>
          <w:p w14:paraId="1A9522E8" w14:textId="77777777" w:rsidR="00CE58AE" w:rsidRPr="00EF1485" w:rsidRDefault="00CE58AE" w:rsidP="00602D97">
            <w:pPr>
              <w:jc w:val="center"/>
              <w:rPr>
                <w:sz w:val="20"/>
                <w:szCs w:val="20"/>
                <w:lang w:val="fr-FR"/>
              </w:rPr>
            </w:pPr>
          </w:p>
        </w:tc>
        <w:tc>
          <w:tcPr>
            <w:tcW w:w="861" w:type="dxa"/>
          </w:tcPr>
          <w:p w14:paraId="6668EE61" w14:textId="77777777" w:rsidR="00CE58AE" w:rsidRPr="00EF1485" w:rsidRDefault="00CE58AE" w:rsidP="00602D97">
            <w:pPr>
              <w:jc w:val="center"/>
              <w:rPr>
                <w:sz w:val="20"/>
                <w:szCs w:val="20"/>
                <w:lang w:val="fr-FR"/>
              </w:rPr>
            </w:pPr>
          </w:p>
        </w:tc>
      </w:tr>
      <w:tr w:rsidR="00352703" w:rsidRPr="00030311" w14:paraId="1611F0B5" w14:textId="77777777" w:rsidTr="00131D09">
        <w:trPr>
          <w:jc w:val="center"/>
        </w:trPr>
        <w:tc>
          <w:tcPr>
            <w:tcW w:w="8173" w:type="dxa"/>
            <w:gridSpan w:val="3"/>
          </w:tcPr>
          <w:p w14:paraId="4B23D964" w14:textId="77777777" w:rsidR="007853DC" w:rsidRPr="007853DC" w:rsidRDefault="007853DC" w:rsidP="007853DC">
            <w:pPr>
              <w:pStyle w:val="ListParagraph"/>
              <w:numPr>
                <w:ilvl w:val="0"/>
                <w:numId w:val="6"/>
              </w:numPr>
              <w:jc w:val="both"/>
              <w:rPr>
                <w:i/>
                <w:noProof/>
                <w:sz w:val="20"/>
                <w:szCs w:val="20"/>
                <w:lang w:val="ro-RO"/>
              </w:rPr>
            </w:pPr>
            <w:r w:rsidRPr="007853DC">
              <w:rPr>
                <w:noProof/>
                <w:sz w:val="20"/>
                <w:szCs w:val="20"/>
                <w:lang w:val="ro-RO"/>
              </w:rPr>
              <w:t>Proiectul trebuie să vizeze una dintre măsurile de eficiență energetică/utilizarea surselor regenerabile de energie menționate la art. 5 din OUG nr.112/2022, limitate prin coroborarea cu  categoriile de cheltuieli/intervenții eligibile definite la art 7, lit. a) - b) din același act normativ</w:t>
            </w:r>
            <w:r w:rsidRPr="007853DC">
              <w:rPr>
                <w:i/>
                <w:noProof/>
                <w:sz w:val="20"/>
                <w:szCs w:val="20"/>
                <w:lang w:val="ro-RO"/>
              </w:rPr>
              <w:t>.</w:t>
            </w:r>
          </w:p>
          <w:p w14:paraId="62AFECEA" w14:textId="77777777" w:rsidR="00352703" w:rsidRPr="00352703" w:rsidRDefault="00352703" w:rsidP="00352703">
            <w:pPr>
              <w:pStyle w:val="ListParagraph"/>
              <w:ind w:left="360"/>
              <w:jc w:val="both"/>
              <w:rPr>
                <w:i/>
                <w:noProof/>
                <w:sz w:val="20"/>
                <w:szCs w:val="20"/>
                <w:lang w:val="ro-RO"/>
              </w:rPr>
            </w:pPr>
          </w:p>
        </w:tc>
        <w:tc>
          <w:tcPr>
            <w:tcW w:w="779" w:type="dxa"/>
          </w:tcPr>
          <w:p w14:paraId="1220C353" w14:textId="77777777" w:rsidR="00352703" w:rsidRPr="00EF1485" w:rsidRDefault="00352703" w:rsidP="00602D97">
            <w:pPr>
              <w:jc w:val="center"/>
              <w:rPr>
                <w:sz w:val="20"/>
                <w:szCs w:val="20"/>
                <w:lang w:val="fr-FR"/>
              </w:rPr>
            </w:pPr>
          </w:p>
        </w:tc>
        <w:tc>
          <w:tcPr>
            <w:tcW w:w="861" w:type="dxa"/>
          </w:tcPr>
          <w:p w14:paraId="0DF1F35D" w14:textId="77777777" w:rsidR="00352703" w:rsidRPr="00EF1485" w:rsidRDefault="00352703" w:rsidP="00602D97">
            <w:pPr>
              <w:jc w:val="center"/>
              <w:rPr>
                <w:sz w:val="20"/>
                <w:szCs w:val="20"/>
                <w:lang w:val="fr-FR"/>
              </w:rPr>
            </w:pPr>
          </w:p>
        </w:tc>
      </w:tr>
      <w:tr w:rsidR="00CE58AE" w:rsidRPr="00030311" w14:paraId="1440E95B" w14:textId="77777777" w:rsidTr="00131D09">
        <w:trPr>
          <w:jc w:val="center"/>
        </w:trPr>
        <w:tc>
          <w:tcPr>
            <w:tcW w:w="8173" w:type="dxa"/>
            <w:gridSpan w:val="3"/>
          </w:tcPr>
          <w:p w14:paraId="20DE91D9" w14:textId="780EA1F9" w:rsidR="00FE6F0C" w:rsidRPr="007853DC" w:rsidRDefault="005B77C1" w:rsidP="00352703">
            <w:pPr>
              <w:pStyle w:val="ListParagraph"/>
              <w:numPr>
                <w:ilvl w:val="0"/>
                <w:numId w:val="6"/>
              </w:numPr>
              <w:jc w:val="both"/>
              <w:rPr>
                <w:noProof/>
                <w:sz w:val="20"/>
                <w:szCs w:val="20"/>
                <w:lang w:val="ro-RO"/>
              </w:rPr>
            </w:pPr>
            <w:r w:rsidRPr="007853DC">
              <w:rPr>
                <w:noProof/>
                <w:sz w:val="20"/>
                <w:szCs w:val="20"/>
                <w:lang w:val="ro-RO"/>
              </w:rPr>
              <w:t xml:space="preserve">Scopul </w:t>
            </w:r>
            <w:r w:rsidR="009D2383" w:rsidRPr="007853DC">
              <w:rPr>
                <w:noProof/>
                <w:sz w:val="20"/>
                <w:szCs w:val="20"/>
                <w:lang w:val="ro-RO"/>
              </w:rPr>
              <w:t>s</w:t>
            </w:r>
            <w:r w:rsidRPr="007853DC">
              <w:rPr>
                <w:noProof/>
                <w:sz w:val="20"/>
                <w:szCs w:val="20"/>
                <w:lang w:val="ro-RO"/>
              </w:rPr>
              <w:t>i o</w:t>
            </w:r>
            <w:r w:rsidR="00FE6F0C" w:rsidRPr="007853DC">
              <w:rPr>
                <w:noProof/>
                <w:sz w:val="20"/>
                <w:szCs w:val="20"/>
                <w:lang w:val="ro-RO"/>
              </w:rPr>
              <w:t xml:space="preserve">biectivele proiectului sunt </w:t>
            </w:r>
            <w:r w:rsidR="009D2383" w:rsidRPr="007853DC">
              <w:rPr>
                <w:noProof/>
                <w:sz w:val="20"/>
                <w:szCs w:val="20"/>
                <w:lang w:val="ro-RO"/>
              </w:rPr>
              <w:t>i</w:t>
            </w:r>
            <w:r w:rsidR="00FE6F0C" w:rsidRPr="007853DC">
              <w:rPr>
                <w:noProof/>
                <w:sz w:val="20"/>
                <w:szCs w:val="20"/>
                <w:lang w:val="ro-RO"/>
              </w:rPr>
              <w:t>n concordan</w:t>
            </w:r>
            <w:r w:rsidR="009D2383" w:rsidRPr="007853DC">
              <w:rPr>
                <w:noProof/>
                <w:sz w:val="20"/>
                <w:szCs w:val="20"/>
                <w:lang w:val="ro-RO"/>
              </w:rPr>
              <w:t>ta</w:t>
            </w:r>
            <w:r w:rsidR="00FE6F0C" w:rsidRPr="007853DC">
              <w:rPr>
                <w:noProof/>
                <w:sz w:val="20"/>
                <w:szCs w:val="20"/>
                <w:lang w:val="ro-RO"/>
              </w:rPr>
              <w:t xml:space="preserve"> cu ac</w:t>
            </w:r>
            <w:r w:rsidR="009D2383" w:rsidRPr="007853DC">
              <w:rPr>
                <w:noProof/>
                <w:sz w:val="20"/>
                <w:szCs w:val="20"/>
                <w:lang w:val="ro-RO"/>
              </w:rPr>
              <w:t>t</w:t>
            </w:r>
            <w:r w:rsidR="00FE6F0C" w:rsidRPr="007853DC">
              <w:rPr>
                <w:noProof/>
                <w:sz w:val="20"/>
                <w:szCs w:val="20"/>
                <w:lang w:val="ro-RO"/>
              </w:rPr>
              <w:t>iunea eligibil</w:t>
            </w:r>
            <w:r w:rsidR="009D2383" w:rsidRPr="007853DC">
              <w:rPr>
                <w:noProof/>
                <w:sz w:val="20"/>
                <w:szCs w:val="20"/>
                <w:lang w:val="ro-RO"/>
              </w:rPr>
              <w:t>a</w:t>
            </w:r>
            <w:r w:rsidR="00FE6F0C" w:rsidRPr="007853DC">
              <w:rPr>
                <w:noProof/>
                <w:sz w:val="20"/>
                <w:szCs w:val="20"/>
                <w:lang w:val="ro-RO"/>
              </w:rPr>
              <w:t xml:space="preserve"> din cadrul Obiectivului specific </w:t>
            </w:r>
            <w:r w:rsidR="00352703" w:rsidRPr="007853DC">
              <w:rPr>
                <w:noProof/>
                <w:sz w:val="20"/>
                <w:szCs w:val="20"/>
                <w:lang w:val="ro-RO"/>
              </w:rPr>
              <w:t>11.1, şi cu activităţile eligibile enumerate la secţiunea 1.3.2 Activităţi finanţabile în cadrul Obiectivului specific 11.1.</w:t>
            </w:r>
          </w:p>
          <w:p w14:paraId="158DFB31" w14:textId="77777777" w:rsidR="00CE58AE" w:rsidRPr="00030311" w:rsidRDefault="00FE6F0C" w:rsidP="0061176D">
            <w:pPr>
              <w:jc w:val="both"/>
              <w:rPr>
                <w:i/>
                <w:color w:val="FF0000"/>
                <w:sz w:val="20"/>
                <w:szCs w:val="20"/>
              </w:rPr>
            </w:pPr>
            <w:r w:rsidRPr="00030311">
              <w:rPr>
                <w:i/>
                <w:color w:val="FF0000"/>
                <w:sz w:val="20"/>
                <w:szCs w:val="20"/>
              </w:rPr>
              <w:t>A se vedea sec</w:t>
            </w:r>
            <w:r w:rsidR="009D2383">
              <w:rPr>
                <w:i/>
                <w:color w:val="FF0000"/>
                <w:sz w:val="20"/>
                <w:szCs w:val="20"/>
              </w:rPr>
              <w:t>t</w:t>
            </w:r>
            <w:r w:rsidRPr="00030311">
              <w:rPr>
                <w:i/>
                <w:color w:val="FF0000"/>
                <w:sz w:val="20"/>
                <w:szCs w:val="20"/>
              </w:rPr>
              <w:t>iunile Obiective proiect</w:t>
            </w:r>
            <w:r w:rsidR="00EF1485">
              <w:rPr>
                <w:i/>
                <w:color w:val="FF0000"/>
                <w:sz w:val="20"/>
                <w:szCs w:val="20"/>
              </w:rPr>
              <w:t xml:space="preserve"> </w:t>
            </w:r>
            <w:r w:rsidRPr="00030311">
              <w:rPr>
                <w:i/>
                <w:color w:val="FF0000"/>
                <w:sz w:val="20"/>
                <w:szCs w:val="20"/>
              </w:rPr>
              <w:t xml:space="preserve"> </w:t>
            </w:r>
            <w:r w:rsidR="009D2383">
              <w:rPr>
                <w:i/>
                <w:color w:val="FF0000"/>
                <w:sz w:val="20"/>
                <w:szCs w:val="20"/>
              </w:rPr>
              <w:t>s</w:t>
            </w:r>
            <w:r w:rsidR="00F11CD6">
              <w:rPr>
                <w:i/>
                <w:color w:val="FF0000"/>
                <w:sz w:val="20"/>
                <w:szCs w:val="20"/>
              </w:rPr>
              <w:t>i Activit</w:t>
            </w:r>
            <w:r w:rsidR="009D2383">
              <w:rPr>
                <w:i/>
                <w:color w:val="FF0000"/>
                <w:sz w:val="20"/>
                <w:szCs w:val="20"/>
              </w:rPr>
              <w:t>at</w:t>
            </w:r>
            <w:r w:rsidR="00EF1485" w:rsidRPr="00EF1485">
              <w:rPr>
                <w:i/>
                <w:color w:val="FF0000"/>
                <w:sz w:val="20"/>
                <w:szCs w:val="20"/>
              </w:rPr>
              <w:t xml:space="preserve">i previzionate </w:t>
            </w:r>
            <w:r w:rsidRPr="00030311">
              <w:rPr>
                <w:i/>
                <w:color w:val="FF0000"/>
                <w:sz w:val="20"/>
                <w:szCs w:val="20"/>
              </w:rPr>
              <w:t>din Cererea de finan</w:t>
            </w:r>
            <w:r w:rsidR="009D2383">
              <w:rPr>
                <w:i/>
                <w:color w:val="FF0000"/>
                <w:sz w:val="20"/>
                <w:szCs w:val="20"/>
              </w:rPr>
              <w:t>t</w:t>
            </w:r>
            <w:r w:rsidRPr="00030311">
              <w:rPr>
                <w:i/>
                <w:color w:val="FF0000"/>
                <w:sz w:val="20"/>
                <w:szCs w:val="20"/>
              </w:rPr>
              <w:t xml:space="preserve">are </w:t>
            </w:r>
          </w:p>
        </w:tc>
        <w:tc>
          <w:tcPr>
            <w:tcW w:w="779" w:type="dxa"/>
          </w:tcPr>
          <w:p w14:paraId="02EA339D" w14:textId="77777777" w:rsidR="00CE58AE" w:rsidRPr="00030311" w:rsidRDefault="00CE58AE" w:rsidP="00602D97">
            <w:pPr>
              <w:jc w:val="center"/>
              <w:rPr>
                <w:sz w:val="20"/>
                <w:szCs w:val="20"/>
                <w:lang w:val="fr-FR"/>
              </w:rPr>
            </w:pPr>
          </w:p>
        </w:tc>
        <w:tc>
          <w:tcPr>
            <w:tcW w:w="861" w:type="dxa"/>
          </w:tcPr>
          <w:p w14:paraId="6DCAB2F9" w14:textId="77777777" w:rsidR="00CE58AE" w:rsidRPr="00030311" w:rsidRDefault="00CE58AE" w:rsidP="00602D97">
            <w:pPr>
              <w:jc w:val="center"/>
              <w:rPr>
                <w:sz w:val="20"/>
                <w:szCs w:val="20"/>
                <w:lang w:val="fr-FR"/>
              </w:rPr>
            </w:pPr>
          </w:p>
        </w:tc>
      </w:tr>
      <w:tr w:rsidR="00CE58AE" w:rsidRPr="00030311" w14:paraId="42B2DDBA" w14:textId="77777777" w:rsidTr="00131D09">
        <w:trPr>
          <w:jc w:val="center"/>
        </w:trPr>
        <w:tc>
          <w:tcPr>
            <w:tcW w:w="8173" w:type="dxa"/>
            <w:gridSpan w:val="3"/>
          </w:tcPr>
          <w:p w14:paraId="31082399" w14:textId="77777777" w:rsidR="00352703" w:rsidRPr="007853DC" w:rsidRDefault="00352703" w:rsidP="00352703">
            <w:pPr>
              <w:pStyle w:val="ListParagraph"/>
              <w:numPr>
                <w:ilvl w:val="0"/>
                <w:numId w:val="6"/>
              </w:numPr>
              <w:rPr>
                <w:noProof/>
                <w:sz w:val="20"/>
                <w:szCs w:val="20"/>
                <w:lang w:val="ro-RO"/>
              </w:rPr>
            </w:pPr>
            <w:r w:rsidRPr="007853DC">
              <w:rPr>
                <w:noProof/>
                <w:sz w:val="20"/>
                <w:szCs w:val="20"/>
                <w:lang w:val="ro-RO"/>
              </w:rPr>
              <w:t>Proiectul este implementat pe teritoriul României.</w:t>
            </w:r>
          </w:p>
          <w:p w14:paraId="08EAEBFE" w14:textId="77777777" w:rsidR="00CE58AE" w:rsidRPr="00030311" w:rsidRDefault="00FE6F0C" w:rsidP="00602D97">
            <w:pPr>
              <w:jc w:val="both"/>
              <w:rPr>
                <w:i/>
                <w:sz w:val="20"/>
                <w:szCs w:val="20"/>
              </w:rPr>
            </w:pPr>
            <w:r w:rsidRPr="00030311">
              <w:rPr>
                <w:i/>
                <w:color w:val="FF0000"/>
                <w:sz w:val="20"/>
                <w:szCs w:val="20"/>
              </w:rPr>
              <w:t>A se vedea sec</w:t>
            </w:r>
            <w:r w:rsidR="009D2383">
              <w:rPr>
                <w:i/>
                <w:color w:val="FF0000"/>
                <w:sz w:val="20"/>
                <w:szCs w:val="20"/>
              </w:rPr>
              <w:t>t</w:t>
            </w:r>
            <w:r w:rsidRPr="00030311">
              <w:rPr>
                <w:i/>
                <w:color w:val="FF0000"/>
                <w:sz w:val="20"/>
                <w:szCs w:val="20"/>
              </w:rPr>
              <w:t>iunea Localizare proiect din Cererea de finan</w:t>
            </w:r>
            <w:r w:rsidR="009D2383">
              <w:rPr>
                <w:i/>
                <w:color w:val="FF0000"/>
                <w:sz w:val="20"/>
                <w:szCs w:val="20"/>
              </w:rPr>
              <w:t>t</w:t>
            </w:r>
            <w:r w:rsidRPr="00030311">
              <w:rPr>
                <w:i/>
                <w:color w:val="FF0000"/>
                <w:sz w:val="20"/>
                <w:szCs w:val="20"/>
              </w:rPr>
              <w:t>are.</w:t>
            </w:r>
          </w:p>
        </w:tc>
        <w:tc>
          <w:tcPr>
            <w:tcW w:w="779" w:type="dxa"/>
          </w:tcPr>
          <w:p w14:paraId="376C3063" w14:textId="77777777" w:rsidR="00CE58AE" w:rsidRPr="00030311" w:rsidRDefault="00CE58AE" w:rsidP="00602D97">
            <w:pPr>
              <w:jc w:val="center"/>
              <w:rPr>
                <w:sz w:val="20"/>
                <w:szCs w:val="20"/>
                <w:lang w:val="en-US"/>
              </w:rPr>
            </w:pPr>
          </w:p>
        </w:tc>
        <w:tc>
          <w:tcPr>
            <w:tcW w:w="861" w:type="dxa"/>
          </w:tcPr>
          <w:p w14:paraId="4C8919E2" w14:textId="77777777" w:rsidR="00CE58AE" w:rsidRPr="00030311" w:rsidRDefault="00CE58AE" w:rsidP="00602D97">
            <w:pPr>
              <w:jc w:val="center"/>
              <w:rPr>
                <w:sz w:val="20"/>
                <w:szCs w:val="20"/>
                <w:lang w:val="en-US"/>
              </w:rPr>
            </w:pPr>
          </w:p>
        </w:tc>
      </w:tr>
      <w:tr w:rsidR="00CE58AE" w:rsidRPr="00030311" w14:paraId="2D2CDE41" w14:textId="77777777" w:rsidTr="00131D09">
        <w:trPr>
          <w:jc w:val="center"/>
        </w:trPr>
        <w:tc>
          <w:tcPr>
            <w:tcW w:w="8173" w:type="dxa"/>
            <w:gridSpan w:val="3"/>
          </w:tcPr>
          <w:p w14:paraId="6F036099" w14:textId="77777777" w:rsidR="00352703" w:rsidRPr="007853DC" w:rsidRDefault="00352703" w:rsidP="007853DC">
            <w:pPr>
              <w:pStyle w:val="ListParagraph"/>
              <w:numPr>
                <w:ilvl w:val="0"/>
                <w:numId w:val="6"/>
              </w:numPr>
              <w:jc w:val="both"/>
              <w:rPr>
                <w:noProof/>
                <w:sz w:val="20"/>
                <w:szCs w:val="20"/>
                <w:lang w:val="ro-RO"/>
              </w:rPr>
            </w:pPr>
            <w:r w:rsidRPr="007853DC">
              <w:rPr>
                <w:noProof/>
                <w:sz w:val="20"/>
                <w:szCs w:val="20"/>
                <w:lang w:val="ro-RO"/>
              </w:rPr>
              <w:t>Perioada de implementare a proiectului se încadrează în perioada de eligibilitate a cheltuielilor (între 01.01.2014 şi 31.12.2023).</w:t>
            </w:r>
          </w:p>
          <w:p w14:paraId="6D30B1B9" w14:textId="77777777" w:rsidR="00CE58AE" w:rsidRPr="00030311" w:rsidRDefault="00FA7A95" w:rsidP="00602D97">
            <w:pPr>
              <w:jc w:val="both"/>
              <w:rPr>
                <w:i/>
                <w:sz w:val="20"/>
                <w:szCs w:val="20"/>
              </w:rPr>
            </w:pPr>
            <w:r w:rsidRPr="00030311">
              <w:rPr>
                <w:i/>
                <w:color w:val="FF0000"/>
                <w:sz w:val="20"/>
                <w:szCs w:val="20"/>
              </w:rPr>
              <w:t>A se vedea sec</w:t>
            </w:r>
            <w:r w:rsidR="009D2383">
              <w:rPr>
                <w:i/>
                <w:color w:val="FF0000"/>
                <w:sz w:val="20"/>
                <w:szCs w:val="20"/>
              </w:rPr>
              <w:t>t</w:t>
            </w:r>
            <w:r w:rsidRPr="00030311">
              <w:rPr>
                <w:i/>
                <w:color w:val="FF0000"/>
                <w:sz w:val="20"/>
                <w:szCs w:val="20"/>
              </w:rPr>
              <w:t>iunea Activit</w:t>
            </w:r>
            <w:r w:rsidR="009D2383">
              <w:rPr>
                <w:i/>
                <w:color w:val="FF0000"/>
                <w:sz w:val="20"/>
                <w:szCs w:val="20"/>
              </w:rPr>
              <w:t>at</w:t>
            </w:r>
            <w:r w:rsidRPr="00030311">
              <w:rPr>
                <w:i/>
                <w:color w:val="FF0000"/>
                <w:sz w:val="20"/>
                <w:szCs w:val="20"/>
              </w:rPr>
              <w:t>i previzionate din Cererea de finan</w:t>
            </w:r>
            <w:r w:rsidR="009D2383">
              <w:rPr>
                <w:i/>
                <w:color w:val="FF0000"/>
                <w:sz w:val="20"/>
                <w:szCs w:val="20"/>
              </w:rPr>
              <w:t>t</w:t>
            </w:r>
            <w:r w:rsidRPr="00030311">
              <w:rPr>
                <w:i/>
                <w:color w:val="FF0000"/>
                <w:sz w:val="20"/>
                <w:szCs w:val="20"/>
              </w:rPr>
              <w:t>are.</w:t>
            </w:r>
          </w:p>
        </w:tc>
        <w:tc>
          <w:tcPr>
            <w:tcW w:w="779" w:type="dxa"/>
          </w:tcPr>
          <w:p w14:paraId="001F091C" w14:textId="77777777" w:rsidR="00CE58AE" w:rsidRPr="00030311" w:rsidRDefault="00CE58AE" w:rsidP="00602D97">
            <w:pPr>
              <w:jc w:val="center"/>
              <w:rPr>
                <w:sz w:val="20"/>
                <w:szCs w:val="20"/>
              </w:rPr>
            </w:pPr>
          </w:p>
        </w:tc>
        <w:tc>
          <w:tcPr>
            <w:tcW w:w="861" w:type="dxa"/>
          </w:tcPr>
          <w:p w14:paraId="41AD373C" w14:textId="77777777" w:rsidR="00CE58AE" w:rsidRPr="00030311" w:rsidRDefault="00CE58AE" w:rsidP="00602D97">
            <w:pPr>
              <w:jc w:val="center"/>
              <w:rPr>
                <w:sz w:val="20"/>
                <w:szCs w:val="20"/>
              </w:rPr>
            </w:pPr>
          </w:p>
        </w:tc>
      </w:tr>
      <w:tr w:rsidR="00BA42C0" w:rsidRPr="00030311" w14:paraId="2127A6F5" w14:textId="77777777" w:rsidTr="00131D09">
        <w:trPr>
          <w:trHeight w:val="351"/>
          <w:jc w:val="center"/>
        </w:trPr>
        <w:tc>
          <w:tcPr>
            <w:tcW w:w="8173" w:type="dxa"/>
            <w:gridSpan w:val="3"/>
          </w:tcPr>
          <w:p w14:paraId="450A4896" w14:textId="07E9E190" w:rsidR="00352703" w:rsidRPr="007853DC" w:rsidRDefault="00352703" w:rsidP="007853DC">
            <w:pPr>
              <w:pStyle w:val="ListParagraph"/>
              <w:numPr>
                <w:ilvl w:val="0"/>
                <w:numId w:val="6"/>
              </w:numPr>
              <w:jc w:val="both"/>
              <w:rPr>
                <w:noProof/>
                <w:sz w:val="20"/>
                <w:szCs w:val="20"/>
                <w:lang w:val="ro-RO"/>
              </w:rPr>
            </w:pPr>
            <w:r w:rsidRPr="007853DC">
              <w:rPr>
                <w:noProof/>
                <w:sz w:val="20"/>
                <w:szCs w:val="20"/>
                <w:lang w:val="ro-RO"/>
              </w:rPr>
              <w:t xml:space="preserve">Investițiile finanţate  sunt asociate unei activități economice, respectiv unui sau mai multor domenii de activitate (clase CAEN) autorizate la sediul social/punctul de lucru identificat la loc de implementare al proiectului. Activitatea economică identificată nu se referă la activităţile/sectoarele excluse conform art. 6, alin. (1) – (4), </w:t>
            </w:r>
            <w:r w:rsidR="007853DC" w:rsidRPr="007853DC">
              <w:rPr>
                <w:noProof/>
                <w:sz w:val="20"/>
                <w:szCs w:val="20"/>
                <w:lang w:val="ro-RO"/>
              </w:rPr>
              <w:t>din cadrul schemei de ajutor de stat</w:t>
            </w:r>
            <w:r w:rsidRPr="007853DC">
              <w:rPr>
                <w:noProof/>
                <w:sz w:val="20"/>
                <w:szCs w:val="20"/>
                <w:lang w:val="ro-RO"/>
              </w:rPr>
              <w:t xml:space="preserve"> aplicabile.</w:t>
            </w:r>
          </w:p>
          <w:p w14:paraId="02EF4A15" w14:textId="77777777" w:rsidR="00BA42C0" w:rsidRPr="00030311" w:rsidRDefault="00BA42C0" w:rsidP="007E22CB">
            <w:pPr>
              <w:jc w:val="both"/>
              <w:rPr>
                <w:i/>
                <w:color w:val="FF0000"/>
                <w:sz w:val="20"/>
                <w:szCs w:val="20"/>
              </w:rPr>
            </w:pPr>
            <w:r w:rsidRPr="00030311">
              <w:rPr>
                <w:i/>
                <w:color w:val="FF0000"/>
                <w:sz w:val="20"/>
                <w:szCs w:val="20"/>
              </w:rPr>
              <w:lastRenderedPageBreak/>
              <w:t>Se probeaz</w:t>
            </w:r>
            <w:r w:rsidR="009D2383">
              <w:rPr>
                <w:i/>
                <w:color w:val="FF0000"/>
                <w:sz w:val="20"/>
                <w:szCs w:val="20"/>
              </w:rPr>
              <w:t>a</w:t>
            </w:r>
            <w:r w:rsidRPr="00030311">
              <w:rPr>
                <w:i/>
                <w:color w:val="FF0000"/>
                <w:sz w:val="20"/>
                <w:szCs w:val="20"/>
              </w:rPr>
              <w:t xml:space="preserve"> prin:</w:t>
            </w:r>
          </w:p>
          <w:p w14:paraId="4460CF1D" w14:textId="77777777" w:rsidR="00352703" w:rsidRPr="00EB41C5" w:rsidRDefault="00352703" w:rsidP="007E22CB">
            <w:pPr>
              <w:pStyle w:val="ListParagraph"/>
              <w:numPr>
                <w:ilvl w:val="0"/>
                <w:numId w:val="45"/>
              </w:numPr>
              <w:jc w:val="both"/>
              <w:rPr>
                <w:i/>
                <w:color w:val="FF0000"/>
                <w:sz w:val="20"/>
                <w:szCs w:val="20"/>
              </w:rPr>
            </w:pPr>
            <w:proofErr w:type="spellStart"/>
            <w:r w:rsidRPr="00EB41C5">
              <w:rPr>
                <w:i/>
                <w:color w:val="FF0000"/>
                <w:sz w:val="20"/>
                <w:szCs w:val="20"/>
              </w:rPr>
              <w:t>Declarația</w:t>
            </w:r>
            <w:proofErr w:type="spellEnd"/>
            <w:r w:rsidRPr="00EB41C5">
              <w:rPr>
                <w:i/>
                <w:color w:val="FF0000"/>
                <w:sz w:val="20"/>
                <w:szCs w:val="20"/>
              </w:rPr>
              <w:t xml:space="preserve"> </w:t>
            </w:r>
            <w:proofErr w:type="spellStart"/>
            <w:r w:rsidRPr="00EB41C5">
              <w:rPr>
                <w:i/>
                <w:color w:val="FF0000"/>
                <w:sz w:val="20"/>
                <w:szCs w:val="20"/>
              </w:rPr>
              <w:t>privind</w:t>
            </w:r>
            <w:proofErr w:type="spellEnd"/>
            <w:r w:rsidRPr="00EB41C5">
              <w:rPr>
                <w:i/>
                <w:color w:val="FF0000"/>
                <w:sz w:val="20"/>
                <w:szCs w:val="20"/>
              </w:rPr>
              <w:t xml:space="preserve"> </w:t>
            </w:r>
            <w:proofErr w:type="spellStart"/>
            <w:r w:rsidRPr="00EB41C5">
              <w:rPr>
                <w:i/>
                <w:color w:val="FF0000"/>
                <w:sz w:val="20"/>
                <w:szCs w:val="20"/>
              </w:rPr>
              <w:t>conformitatea</w:t>
            </w:r>
            <w:proofErr w:type="spellEnd"/>
            <w:r w:rsidRPr="00EB41C5">
              <w:rPr>
                <w:i/>
                <w:color w:val="FF0000"/>
                <w:sz w:val="20"/>
                <w:szCs w:val="20"/>
              </w:rPr>
              <w:t xml:space="preserve"> cu </w:t>
            </w:r>
            <w:proofErr w:type="spellStart"/>
            <w:r w:rsidRPr="00EB41C5">
              <w:rPr>
                <w:i/>
                <w:color w:val="FF0000"/>
                <w:sz w:val="20"/>
                <w:szCs w:val="20"/>
              </w:rPr>
              <w:t>regulile</w:t>
            </w:r>
            <w:proofErr w:type="spellEnd"/>
            <w:r w:rsidRPr="00EB41C5">
              <w:rPr>
                <w:i/>
                <w:color w:val="FF0000"/>
                <w:sz w:val="20"/>
                <w:szCs w:val="20"/>
              </w:rPr>
              <w:t xml:space="preserve"> </w:t>
            </w:r>
            <w:proofErr w:type="spellStart"/>
            <w:r w:rsidRPr="00EB41C5">
              <w:rPr>
                <w:i/>
                <w:color w:val="FF0000"/>
                <w:sz w:val="20"/>
                <w:szCs w:val="20"/>
              </w:rPr>
              <w:t>ajutorului</w:t>
            </w:r>
            <w:proofErr w:type="spellEnd"/>
            <w:r w:rsidRPr="00EB41C5">
              <w:rPr>
                <w:i/>
                <w:color w:val="FF0000"/>
                <w:sz w:val="20"/>
                <w:szCs w:val="20"/>
              </w:rPr>
              <w:t xml:space="preserve"> de stat </w:t>
            </w:r>
            <w:proofErr w:type="spellStart"/>
            <w:r w:rsidRPr="00EB41C5">
              <w:rPr>
                <w:i/>
                <w:color w:val="FF0000"/>
                <w:sz w:val="20"/>
                <w:szCs w:val="20"/>
              </w:rPr>
              <w:t>Anexa</w:t>
            </w:r>
            <w:proofErr w:type="spellEnd"/>
            <w:r w:rsidRPr="00EB41C5">
              <w:rPr>
                <w:i/>
                <w:color w:val="FF0000"/>
                <w:sz w:val="20"/>
                <w:szCs w:val="20"/>
              </w:rPr>
              <w:t xml:space="preserve"> C1.3 la </w:t>
            </w:r>
            <w:proofErr w:type="spellStart"/>
            <w:r w:rsidRPr="00EB41C5">
              <w:rPr>
                <w:i/>
                <w:color w:val="FF0000"/>
                <w:sz w:val="20"/>
                <w:szCs w:val="20"/>
              </w:rPr>
              <w:t>Cererea</w:t>
            </w:r>
            <w:proofErr w:type="spellEnd"/>
            <w:r w:rsidRPr="00EB41C5">
              <w:rPr>
                <w:i/>
                <w:color w:val="FF0000"/>
                <w:sz w:val="20"/>
                <w:szCs w:val="20"/>
              </w:rPr>
              <w:t xml:space="preserve"> de </w:t>
            </w:r>
            <w:proofErr w:type="spellStart"/>
            <w:r w:rsidRPr="00EB41C5">
              <w:rPr>
                <w:i/>
                <w:color w:val="FF0000"/>
                <w:sz w:val="20"/>
                <w:szCs w:val="20"/>
              </w:rPr>
              <w:t>finanţare</w:t>
            </w:r>
            <w:proofErr w:type="spellEnd"/>
            <w:r w:rsidRPr="00EB41C5">
              <w:rPr>
                <w:i/>
                <w:color w:val="FF0000"/>
                <w:sz w:val="20"/>
                <w:szCs w:val="20"/>
              </w:rPr>
              <w:t xml:space="preserve"> </w:t>
            </w:r>
          </w:p>
          <w:p w14:paraId="50F66E24" w14:textId="015753F3" w:rsidR="00352703" w:rsidRPr="00EB41C5" w:rsidRDefault="00352703" w:rsidP="00EB41C5">
            <w:pPr>
              <w:pStyle w:val="ListParagraph"/>
              <w:numPr>
                <w:ilvl w:val="0"/>
                <w:numId w:val="45"/>
              </w:numPr>
              <w:spacing w:after="200"/>
              <w:jc w:val="both"/>
              <w:rPr>
                <w:i/>
                <w:color w:val="FF0000"/>
                <w:sz w:val="20"/>
                <w:szCs w:val="20"/>
              </w:rPr>
            </w:pPr>
            <w:proofErr w:type="spellStart"/>
            <w:r w:rsidRPr="00EB41C5">
              <w:rPr>
                <w:i/>
                <w:color w:val="FF0000"/>
                <w:sz w:val="20"/>
                <w:szCs w:val="20"/>
              </w:rPr>
              <w:t>Declaraţia</w:t>
            </w:r>
            <w:proofErr w:type="spellEnd"/>
            <w:r w:rsidRPr="00EB41C5">
              <w:rPr>
                <w:i/>
                <w:color w:val="FF0000"/>
                <w:sz w:val="20"/>
                <w:szCs w:val="20"/>
              </w:rPr>
              <w:t xml:space="preserve"> de </w:t>
            </w:r>
            <w:proofErr w:type="spellStart"/>
            <w:r w:rsidRPr="00EB41C5">
              <w:rPr>
                <w:i/>
                <w:color w:val="FF0000"/>
                <w:sz w:val="20"/>
                <w:szCs w:val="20"/>
              </w:rPr>
              <w:t>angajament</w:t>
            </w:r>
            <w:proofErr w:type="spellEnd"/>
            <w:r w:rsidRPr="00EB41C5">
              <w:rPr>
                <w:i/>
                <w:color w:val="FF0000"/>
                <w:sz w:val="20"/>
                <w:szCs w:val="20"/>
              </w:rPr>
              <w:t xml:space="preserve"> a </w:t>
            </w:r>
            <w:proofErr w:type="spellStart"/>
            <w:r w:rsidRPr="00EB41C5">
              <w:rPr>
                <w:i/>
                <w:color w:val="FF0000"/>
                <w:sz w:val="20"/>
                <w:szCs w:val="20"/>
              </w:rPr>
              <w:t>solicitantului</w:t>
            </w:r>
            <w:proofErr w:type="spellEnd"/>
            <w:r w:rsidRPr="00EB41C5">
              <w:rPr>
                <w:i/>
                <w:color w:val="FF0000"/>
                <w:sz w:val="20"/>
                <w:szCs w:val="20"/>
              </w:rPr>
              <w:t xml:space="preserve">, </w:t>
            </w:r>
            <w:proofErr w:type="spellStart"/>
            <w:r w:rsidRPr="00EB41C5">
              <w:rPr>
                <w:i/>
                <w:color w:val="FF0000"/>
                <w:sz w:val="20"/>
                <w:szCs w:val="20"/>
              </w:rPr>
              <w:t>Anexa</w:t>
            </w:r>
            <w:proofErr w:type="spellEnd"/>
            <w:r w:rsidRPr="00EB41C5">
              <w:rPr>
                <w:i/>
                <w:color w:val="FF0000"/>
                <w:sz w:val="20"/>
                <w:szCs w:val="20"/>
              </w:rPr>
              <w:t xml:space="preserve"> C1.2 la </w:t>
            </w:r>
            <w:proofErr w:type="spellStart"/>
            <w:r w:rsidRPr="00EB41C5">
              <w:rPr>
                <w:i/>
                <w:color w:val="FF0000"/>
                <w:sz w:val="20"/>
                <w:szCs w:val="20"/>
              </w:rPr>
              <w:t>Cererea</w:t>
            </w:r>
            <w:proofErr w:type="spellEnd"/>
            <w:r w:rsidRPr="00EB41C5">
              <w:rPr>
                <w:i/>
                <w:color w:val="FF0000"/>
                <w:sz w:val="20"/>
                <w:szCs w:val="20"/>
              </w:rPr>
              <w:t xml:space="preserve"> de </w:t>
            </w:r>
            <w:proofErr w:type="spellStart"/>
            <w:r w:rsidRPr="00EB41C5">
              <w:rPr>
                <w:i/>
                <w:color w:val="FF0000"/>
                <w:sz w:val="20"/>
                <w:szCs w:val="20"/>
              </w:rPr>
              <w:t>finanţare</w:t>
            </w:r>
            <w:proofErr w:type="spellEnd"/>
          </w:p>
          <w:p w14:paraId="76E0CA41" w14:textId="4DE89C89" w:rsidR="00BA42C0" w:rsidRPr="00EB41C5" w:rsidRDefault="00352703" w:rsidP="00EB41C5">
            <w:pPr>
              <w:pStyle w:val="ListParagraph"/>
              <w:numPr>
                <w:ilvl w:val="0"/>
                <w:numId w:val="45"/>
              </w:numPr>
              <w:jc w:val="both"/>
              <w:rPr>
                <w:i/>
                <w:sz w:val="20"/>
                <w:szCs w:val="20"/>
              </w:rPr>
            </w:pPr>
            <w:proofErr w:type="spellStart"/>
            <w:r w:rsidRPr="00EB41C5">
              <w:rPr>
                <w:i/>
                <w:color w:val="FF0000"/>
                <w:sz w:val="20"/>
                <w:szCs w:val="20"/>
              </w:rPr>
              <w:t>Certificatul</w:t>
            </w:r>
            <w:proofErr w:type="spellEnd"/>
            <w:r w:rsidRPr="00EB41C5">
              <w:rPr>
                <w:i/>
                <w:color w:val="FF0000"/>
                <w:sz w:val="20"/>
                <w:szCs w:val="20"/>
              </w:rPr>
              <w:t xml:space="preserve"> </w:t>
            </w:r>
            <w:proofErr w:type="spellStart"/>
            <w:r w:rsidRPr="00EB41C5">
              <w:rPr>
                <w:i/>
                <w:color w:val="FF0000"/>
                <w:sz w:val="20"/>
                <w:szCs w:val="20"/>
              </w:rPr>
              <w:t>constatator</w:t>
            </w:r>
            <w:proofErr w:type="spellEnd"/>
            <w:r w:rsidRPr="00EB41C5">
              <w:rPr>
                <w:i/>
                <w:color w:val="FF0000"/>
                <w:sz w:val="20"/>
                <w:szCs w:val="20"/>
              </w:rPr>
              <w:t xml:space="preserve"> </w:t>
            </w:r>
            <w:proofErr w:type="spellStart"/>
            <w:r w:rsidRPr="00EB41C5">
              <w:rPr>
                <w:i/>
                <w:color w:val="FF0000"/>
                <w:sz w:val="20"/>
                <w:szCs w:val="20"/>
              </w:rPr>
              <w:t>eliberat</w:t>
            </w:r>
            <w:proofErr w:type="spellEnd"/>
            <w:r w:rsidRPr="00EB41C5">
              <w:rPr>
                <w:i/>
                <w:color w:val="FF0000"/>
                <w:sz w:val="20"/>
                <w:szCs w:val="20"/>
              </w:rPr>
              <w:t xml:space="preserve"> de </w:t>
            </w:r>
            <w:proofErr w:type="spellStart"/>
            <w:r w:rsidRPr="00EB41C5">
              <w:rPr>
                <w:i/>
                <w:color w:val="FF0000"/>
                <w:sz w:val="20"/>
                <w:szCs w:val="20"/>
              </w:rPr>
              <w:t>Oficiul</w:t>
            </w:r>
            <w:proofErr w:type="spellEnd"/>
            <w:r w:rsidRPr="00EB41C5">
              <w:rPr>
                <w:i/>
                <w:color w:val="FF0000"/>
                <w:sz w:val="20"/>
                <w:szCs w:val="20"/>
              </w:rPr>
              <w:t xml:space="preserve"> </w:t>
            </w:r>
            <w:proofErr w:type="spellStart"/>
            <w:r w:rsidRPr="00EB41C5">
              <w:rPr>
                <w:i/>
                <w:color w:val="FF0000"/>
                <w:sz w:val="20"/>
                <w:szCs w:val="20"/>
              </w:rPr>
              <w:t>Registrului</w:t>
            </w:r>
            <w:proofErr w:type="spellEnd"/>
            <w:r w:rsidRPr="00EB41C5">
              <w:rPr>
                <w:i/>
                <w:color w:val="FF0000"/>
                <w:sz w:val="20"/>
                <w:szCs w:val="20"/>
              </w:rPr>
              <w:t xml:space="preserve"> </w:t>
            </w:r>
            <w:proofErr w:type="spellStart"/>
            <w:r w:rsidRPr="00EB41C5">
              <w:rPr>
                <w:i/>
                <w:color w:val="FF0000"/>
                <w:sz w:val="20"/>
                <w:szCs w:val="20"/>
              </w:rPr>
              <w:t>Comerţului</w:t>
            </w:r>
            <w:proofErr w:type="spellEnd"/>
            <w:r w:rsidRPr="00EB41C5">
              <w:rPr>
                <w:i/>
                <w:color w:val="FF0000"/>
                <w:sz w:val="20"/>
                <w:szCs w:val="20"/>
              </w:rPr>
              <w:t xml:space="preserve">, </w:t>
            </w:r>
            <w:proofErr w:type="spellStart"/>
            <w:r w:rsidRPr="00EB41C5">
              <w:rPr>
                <w:i/>
                <w:color w:val="FF0000"/>
                <w:sz w:val="20"/>
                <w:szCs w:val="20"/>
              </w:rPr>
              <w:t>în</w:t>
            </w:r>
            <w:proofErr w:type="spellEnd"/>
            <w:r w:rsidRPr="00EB41C5">
              <w:rPr>
                <w:i/>
                <w:color w:val="FF0000"/>
                <w:sz w:val="20"/>
                <w:szCs w:val="20"/>
              </w:rPr>
              <w:t xml:space="preserve"> </w:t>
            </w:r>
            <w:proofErr w:type="spellStart"/>
            <w:r w:rsidRPr="00EB41C5">
              <w:rPr>
                <w:i/>
                <w:color w:val="FF0000"/>
                <w:sz w:val="20"/>
                <w:szCs w:val="20"/>
              </w:rPr>
              <w:t>corelare</w:t>
            </w:r>
            <w:proofErr w:type="spellEnd"/>
            <w:r w:rsidRPr="00EB41C5">
              <w:rPr>
                <w:i/>
                <w:color w:val="FF0000"/>
                <w:sz w:val="20"/>
                <w:szCs w:val="20"/>
              </w:rPr>
              <w:t xml:space="preserve"> cu </w:t>
            </w:r>
            <w:proofErr w:type="spellStart"/>
            <w:r w:rsidRPr="00EB41C5">
              <w:rPr>
                <w:i/>
                <w:color w:val="FF0000"/>
                <w:sz w:val="20"/>
                <w:szCs w:val="20"/>
              </w:rPr>
              <w:t>secţiunea</w:t>
            </w:r>
            <w:proofErr w:type="spellEnd"/>
            <w:r w:rsidRPr="00EB41C5">
              <w:rPr>
                <w:i/>
                <w:color w:val="FF0000"/>
                <w:sz w:val="20"/>
                <w:szCs w:val="20"/>
              </w:rPr>
              <w:t xml:space="preserve"> Solicitant din </w:t>
            </w:r>
            <w:proofErr w:type="spellStart"/>
            <w:r w:rsidRPr="00EB41C5">
              <w:rPr>
                <w:i/>
                <w:color w:val="FF0000"/>
                <w:sz w:val="20"/>
                <w:szCs w:val="20"/>
              </w:rPr>
              <w:t>Cererea</w:t>
            </w:r>
            <w:proofErr w:type="spellEnd"/>
            <w:r w:rsidRPr="00EB41C5">
              <w:rPr>
                <w:i/>
                <w:color w:val="FF0000"/>
                <w:sz w:val="20"/>
                <w:szCs w:val="20"/>
              </w:rPr>
              <w:t xml:space="preserve"> de </w:t>
            </w:r>
            <w:proofErr w:type="spellStart"/>
            <w:r w:rsidRPr="00EB41C5">
              <w:rPr>
                <w:i/>
                <w:color w:val="FF0000"/>
                <w:sz w:val="20"/>
                <w:szCs w:val="20"/>
              </w:rPr>
              <w:t>finanţare</w:t>
            </w:r>
            <w:proofErr w:type="spellEnd"/>
          </w:p>
        </w:tc>
        <w:tc>
          <w:tcPr>
            <w:tcW w:w="779" w:type="dxa"/>
          </w:tcPr>
          <w:p w14:paraId="28BC0871" w14:textId="77777777" w:rsidR="00BA42C0" w:rsidRPr="00030311" w:rsidRDefault="00BA42C0" w:rsidP="00602D97">
            <w:pPr>
              <w:jc w:val="center"/>
              <w:rPr>
                <w:sz w:val="20"/>
                <w:szCs w:val="20"/>
                <w:lang w:val="fr-FR"/>
              </w:rPr>
            </w:pPr>
          </w:p>
        </w:tc>
        <w:tc>
          <w:tcPr>
            <w:tcW w:w="861" w:type="dxa"/>
          </w:tcPr>
          <w:p w14:paraId="509C8F06" w14:textId="77777777" w:rsidR="00BA42C0" w:rsidRPr="00030311" w:rsidRDefault="00BA42C0" w:rsidP="00602D97">
            <w:pPr>
              <w:jc w:val="center"/>
              <w:rPr>
                <w:sz w:val="20"/>
                <w:szCs w:val="20"/>
                <w:lang w:val="fr-FR"/>
              </w:rPr>
            </w:pPr>
          </w:p>
        </w:tc>
      </w:tr>
      <w:tr w:rsidR="00CE58AE" w:rsidRPr="00030311" w14:paraId="2DFA24C2" w14:textId="77777777" w:rsidTr="00131D09">
        <w:trPr>
          <w:trHeight w:val="351"/>
          <w:jc w:val="center"/>
        </w:trPr>
        <w:tc>
          <w:tcPr>
            <w:tcW w:w="8173" w:type="dxa"/>
            <w:gridSpan w:val="3"/>
          </w:tcPr>
          <w:p w14:paraId="4D034F8C" w14:textId="77777777" w:rsidR="00B44D7E" w:rsidRPr="007853DC" w:rsidRDefault="00B44D7E" w:rsidP="007853DC">
            <w:pPr>
              <w:pStyle w:val="ListParagraph"/>
              <w:numPr>
                <w:ilvl w:val="0"/>
                <w:numId w:val="6"/>
              </w:numPr>
              <w:jc w:val="both"/>
              <w:rPr>
                <w:noProof/>
                <w:sz w:val="20"/>
                <w:szCs w:val="20"/>
                <w:lang w:val="ro-RO"/>
              </w:rPr>
            </w:pPr>
            <w:r w:rsidRPr="007853DC">
              <w:rPr>
                <w:noProof/>
                <w:sz w:val="20"/>
                <w:szCs w:val="20"/>
                <w:lang w:val="ro-RO"/>
              </w:rPr>
              <w:t>Nu sunt propuse operațiuni care sunt încheiate în mod fizic sau implementate integral, indiferent dacă toate platile aferente au fost efectuate, iar contribuția publică relevantă a fost plătită beneficiarilor la momentul depunerii cererii de finanțare, în conformitate cu art 65 alin.6, din Regulamentul UE nr. 1303/2013.</w:t>
            </w:r>
          </w:p>
          <w:p w14:paraId="7C9D3466" w14:textId="77777777" w:rsidR="00FA7A95" w:rsidRPr="007853DC" w:rsidRDefault="00FA7A95" w:rsidP="007853DC">
            <w:pPr>
              <w:pStyle w:val="ListParagraph"/>
              <w:ind w:left="360"/>
              <w:jc w:val="both"/>
              <w:rPr>
                <w:noProof/>
                <w:sz w:val="20"/>
                <w:szCs w:val="20"/>
                <w:lang w:val="ro-RO"/>
              </w:rPr>
            </w:pPr>
          </w:p>
          <w:p w14:paraId="35F0320E" w14:textId="77777777" w:rsidR="00CE58AE" w:rsidRPr="00030311" w:rsidRDefault="00FA7A95" w:rsidP="00B67EF8">
            <w:pPr>
              <w:jc w:val="both"/>
              <w:rPr>
                <w:i/>
                <w:sz w:val="20"/>
                <w:szCs w:val="20"/>
              </w:rPr>
            </w:pPr>
            <w:r w:rsidRPr="00030311">
              <w:rPr>
                <w:i/>
                <w:color w:val="FF0000"/>
                <w:sz w:val="20"/>
                <w:szCs w:val="20"/>
              </w:rPr>
              <w:t>Se probeaz</w:t>
            </w:r>
            <w:r w:rsidR="009D2383">
              <w:rPr>
                <w:i/>
                <w:color w:val="FF0000"/>
                <w:sz w:val="20"/>
                <w:szCs w:val="20"/>
              </w:rPr>
              <w:t>a</w:t>
            </w:r>
            <w:r w:rsidRPr="00030311">
              <w:rPr>
                <w:i/>
                <w:color w:val="FF0000"/>
                <w:sz w:val="20"/>
                <w:szCs w:val="20"/>
              </w:rPr>
              <w:t xml:space="preserve"> prin Declara</w:t>
            </w:r>
            <w:r w:rsidR="009D2383">
              <w:rPr>
                <w:i/>
                <w:color w:val="FF0000"/>
                <w:sz w:val="20"/>
                <w:szCs w:val="20"/>
              </w:rPr>
              <w:t>t</w:t>
            </w:r>
            <w:r w:rsidRPr="00030311">
              <w:rPr>
                <w:i/>
                <w:color w:val="FF0000"/>
                <w:sz w:val="20"/>
                <w:szCs w:val="20"/>
              </w:rPr>
              <w:t xml:space="preserve">ia de eligibilitate a solicitantului, Anexa C1.1 la Cererea de </w:t>
            </w:r>
            <w:r w:rsidR="009D2383">
              <w:rPr>
                <w:i/>
                <w:color w:val="FF0000"/>
                <w:sz w:val="20"/>
                <w:szCs w:val="20"/>
              </w:rPr>
              <w:t>s</w:t>
            </w:r>
            <w:r w:rsidR="001E228F" w:rsidRPr="001E228F">
              <w:rPr>
                <w:i/>
                <w:color w:val="FF0000"/>
                <w:sz w:val="20"/>
                <w:szCs w:val="20"/>
              </w:rPr>
              <w:t>i sec</w:t>
            </w:r>
            <w:r w:rsidR="009D2383">
              <w:rPr>
                <w:i/>
                <w:color w:val="FF0000"/>
                <w:sz w:val="20"/>
                <w:szCs w:val="20"/>
              </w:rPr>
              <w:t>t</w:t>
            </w:r>
            <w:r w:rsidR="001E228F" w:rsidRPr="001E228F">
              <w:rPr>
                <w:i/>
                <w:color w:val="FF0000"/>
                <w:sz w:val="20"/>
                <w:szCs w:val="20"/>
              </w:rPr>
              <w:t>iunile Activit</w:t>
            </w:r>
            <w:r w:rsidR="009D2383">
              <w:rPr>
                <w:i/>
                <w:color w:val="FF0000"/>
                <w:sz w:val="20"/>
                <w:szCs w:val="20"/>
              </w:rPr>
              <w:t>at</w:t>
            </w:r>
            <w:r w:rsidR="001E228F" w:rsidRPr="001E228F">
              <w:rPr>
                <w:i/>
                <w:color w:val="FF0000"/>
                <w:sz w:val="20"/>
                <w:szCs w:val="20"/>
              </w:rPr>
              <w:t xml:space="preserve">i previzionate </w:t>
            </w:r>
            <w:r w:rsidR="009D2383">
              <w:rPr>
                <w:i/>
                <w:color w:val="FF0000"/>
                <w:sz w:val="20"/>
                <w:szCs w:val="20"/>
              </w:rPr>
              <w:t>s</w:t>
            </w:r>
            <w:r w:rsidR="001E228F" w:rsidRPr="001E228F">
              <w:rPr>
                <w:i/>
                <w:color w:val="FF0000"/>
                <w:sz w:val="20"/>
                <w:szCs w:val="20"/>
              </w:rPr>
              <w:t>i Buget din Cererea de finan</w:t>
            </w:r>
            <w:r w:rsidR="009D2383">
              <w:rPr>
                <w:i/>
                <w:color w:val="FF0000"/>
                <w:sz w:val="20"/>
                <w:szCs w:val="20"/>
              </w:rPr>
              <w:t>t</w:t>
            </w:r>
            <w:r w:rsidR="001E228F" w:rsidRPr="001E228F">
              <w:rPr>
                <w:i/>
                <w:color w:val="FF0000"/>
                <w:sz w:val="20"/>
                <w:szCs w:val="20"/>
              </w:rPr>
              <w:t>are.</w:t>
            </w:r>
          </w:p>
        </w:tc>
        <w:tc>
          <w:tcPr>
            <w:tcW w:w="779" w:type="dxa"/>
          </w:tcPr>
          <w:p w14:paraId="5ABD0672" w14:textId="77777777" w:rsidR="00CE58AE" w:rsidRPr="00030311" w:rsidRDefault="00CE58AE" w:rsidP="00602D97">
            <w:pPr>
              <w:jc w:val="center"/>
              <w:rPr>
                <w:sz w:val="20"/>
                <w:szCs w:val="20"/>
                <w:lang w:val="fr-FR"/>
              </w:rPr>
            </w:pPr>
          </w:p>
        </w:tc>
        <w:tc>
          <w:tcPr>
            <w:tcW w:w="861" w:type="dxa"/>
          </w:tcPr>
          <w:p w14:paraId="20AD2892" w14:textId="77777777" w:rsidR="00CE58AE" w:rsidRPr="00030311" w:rsidRDefault="00CE58AE" w:rsidP="00602D97">
            <w:pPr>
              <w:jc w:val="center"/>
              <w:rPr>
                <w:sz w:val="20"/>
                <w:szCs w:val="20"/>
                <w:lang w:val="fr-FR"/>
              </w:rPr>
            </w:pPr>
          </w:p>
        </w:tc>
      </w:tr>
      <w:tr w:rsidR="00CE58AE" w:rsidRPr="00030311" w14:paraId="4735F254" w14:textId="77777777" w:rsidTr="00131D09">
        <w:trPr>
          <w:trHeight w:val="351"/>
          <w:jc w:val="center"/>
        </w:trPr>
        <w:tc>
          <w:tcPr>
            <w:tcW w:w="8173" w:type="dxa"/>
            <w:gridSpan w:val="3"/>
          </w:tcPr>
          <w:p w14:paraId="112EDAE4" w14:textId="77777777" w:rsidR="00B44D7E" w:rsidRPr="007853DC" w:rsidRDefault="00B44D7E" w:rsidP="007853DC">
            <w:pPr>
              <w:pStyle w:val="ListParagraph"/>
              <w:numPr>
                <w:ilvl w:val="0"/>
                <w:numId w:val="6"/>
              </w:numPr>
              <w:jc w:val="both"/>
              <w:rPr>
                <w:noProof/>
                <w:sz w:val="20"/>
                <w:szCs w:val="20"/>
                <w:lang w:val="ro-RO"/>
              </w:rPr>
            </w:pPr>
            <w:r w:rsidRPr="007853DC">
              <w:rPr>
                <w:noProof/>
                <w:sz w:val="20"/>
                <w:szCs w:val="20"/>
                <w:lang w:val="ro-RO"/>
              </w:rPr>
              <w:t>Bugetul proiectului respectă indicaţiile privind încadrarea în categoriile de cheltuieli, conform Anexei 5 la prezentul ghid în conformitate cu Cererea de finanţare.</w:t>
            </w:r>
          </w:p>
          <w:p w14:paraId="52FFE47D" w14:textId="77777777" w:rsidR="007A1080" w:rsidRPr="00030311" w:rsidRDefault="007A1080" w:rsidP="007A1080">
            <w:pPr>
              <w:widowControl w:val="0"/>
              <w:ind w:left="360"/>
              <w:contextualSpacing/>
              <w:jc w:val="both"/>
              <w:rPr>
                <w:i/>
                <w:color w:val="FF0000"/>
                <w:sz w:val="20"/>
                <w:szCs w:val="20"/>
              </w:rPr>
            </w:pPr>
          </w:p>
          <w:p w14:paraId="3DED608F" w14:textId="77777777" w:rsidR="00CE58AE" w:rsidRPr="00030311" w:rsidRDefault="007A1080" w:rsidP="00602D97">
            <w:pPr>
              <w:widowControl w:val="0"/>
              <w:contextualSpacing/>
              <w:jc w:val="both"/>
              <w:rPr>
                <w:i/>
                <w:sz w:val="20"/>
                <w:szCs w:val="20"/>
              </w:rPr>
            </w:pPr>
            <w:r w:rsidRPr="00030311">
              <w:rPr>
                <w:i/>
                <w:color w:val="FF0000"/>
                <w:sz w:val="20"/>
                <w:szCs w:val="20"/>
              </w:rPr>
              <w:t>A se vedea sec</w:t>
            </w:r>
            <w:r w:rsidR="009D2383">
              <w:rPr>
                <w:i/>
                <w:color w:val="FF0000"/>
                <w:sz w:val="20"/>
                <w:szCs w:val="20"/>
              </w:rPr>
              <w:t>t</w:t>
            </w:r>
            <w:r w:rsidRPr="00030311">
              <w:rPr>
                <w:i/>
                <w:color w:val="FF0000"/>
                <w:sz w:val="20"/>
                <w:szCs w:val="20"/>
              </w:rPr>
              <w:t>iunea Buget</w:t>
            </w:r>
            <w:r w:rsidR="00E622CB" w:rsidRPr="00E622CB">
              <w:rPr>
                <w:i/>
                <w:color w:val="FF0000"/>
                <w:sz w:val="20"/>
                <w:szCs w:val="20"/>
              </w:rPr>
              <w:t>- Activit</w:t>
            </w:r>
            <w:r w:rsidR="009D2383">
              <w:rPr>
                <w:i/>
                <w:color w:val="FF0000"/>
                <w:sz w:val="20"/>
                <w:szCs w:val="20"/>
              </w:rPr>
              <w:t>at</w:t>
            </w:r>
            <w:r w:rsidR="00E622CB" w:rsidRPr="00E622CB">
              <w:rPr>
                <w:i/>
                <w:color w:val="FF0000"/>
                <w:sz w:val="20"/>
                <w:szCs w:val="20"/>
              </w:rPr>
              <w:t xml:space="preserve">i </w:t>
            </w:r>
            <w:r w:rsidR="009D2383">
              <w:rPr>
                <w:i/>
                <w:color w:val="FF0000"/>
                <w:sz w:val="20"/>
                <w:szCs w:val="20"/>
              </w:rPr>
              <w:t>s</w:t>
            </w:r>
            <w:r w:rsidR="00E622CB" w:rsidRPr="00E622CB">
              <w:rPr>
                <w:i/>
                <w:color w:val="FF0000"/>
                <w:sz w:val="20"/>
                <w:szCs w:val="20"/>
              </w:rPr>
              <w:t>i cheltuieli</w:t>
            </w:r>
            <w:r w:rsidRPr="00030311">
              <w:rPr>
                <w:i/>
                <w:color w:val="FF0000"/>
                <w:sz w:val="20"/>
                <w:szCs w:val="20"/>
              </w:rPr>
              <w:t xml:space="preserve"> din Cererea de finan</w:t>
            </w:r>
            <w:r w:rsidR="009D2383">
              <w:rPr>
                <w:i/>
                <w:color w:val="FF0000"/>
                <w:sz w:val="20"/>
                <w:szCs w:val="20"/>
              </w:rPr>
              <w:t>t</w:t>
            </w:r>
            <w:r w:rsidRPr="00030311">
              <w:rPr>
                <w:i/>
                <w:color w:val="FF0000"/>
                <w:sz w:val="20"/>
                <w:szCs w:val="20"/>
              </w:rPr>
              <w:t>are.</w:t>
            </w:r>
          </w:p>
        </w:tc>
        <w:tc>
          <w:tcPr>
            <w:tcW w:w="779" w:type="dxa"/>
          </w:tcPr>
          <w:p w14:paraId="569E1CEC" w14:textId="77777777" w:rsidR="00CE58AE" w:rsidRPr="00030311" w:rsidRDefault="00CE58AE" w:rsidP="00602D97">
            <w:pPr>
              <w:jc w:val="center"/>
              <w:rPr>
                <w:sz w:val="20"/>
                <w:szCs w:val="20"/>
              </w:rPr>
            </w:pPr>
          </w:p>
        </w:tc>
        <w:tc>
          <w:tcPr>
            <w:tcW w:w="861" w:type="dxa"/>
          </w:tcPr>
          <w:p w14:paraId="0AC874CF" w14:textId="77777777" w:rsidR="00CE58AE" w:rsidRPr="00030311" w:rsidRDefault="00CE58AE" w:rsidP="00602D97">
            <w:pPr>
              <w:jc w:val="center"/>
              <w:rPr>
                <w:sz w:val="20"/>
                <w:szCs w:val="20"/>
              </w:rPr>
            </w:pPr>
          </w:p>
        </w:tc>
      </w:tr>
      <w:tr w:rsidR="007853DC" w:rsidRPr="00030311" w14:paraId="24CFDBB0" w14:textId="77777777" w:rsidTr="00131D09">
        <w:trPr>
          <w:trHeight w:val="351"/>
          <w:jc w:val="center"/>
        </w:trPr>
        <w:tc>
          <w:tcPr>
            <w:tcW w:w="8173" w:type="dxa"/>
            <w:gridSpan w:val="3"/>
          </w:tcPr>
          <w:p w14:paraId="251A7819" w14:textId="7AFD5994" w:rsidR="007853DC" w:rsidRPr="007853DC" w:rsidRDefault="007853DC" w:rsidP="007853DC">
            <w:pPr>
              <w:pStyle w:val="ListParagraph"/>
              <w:numPr>
                <w:ilvl w:val="0"/>
                <w:numId w:val="6"/>
              </w:numPr>
              <w:jc w:val="both"/>
              <w:rPr>
                <w:noProof/>
                <w:sz w:val="20"/>
                <w:szCs w:val="20"/>
                <w:lang w:val="ro-RO"/>
              </w:rPr>
            </w:pPr>
            <w:r w:rsidRPr="007853DC">
              <w:rPr>
                <w:noProof/>
                <w:sz w:val="20"/>
                <w:szCs w:val="20"/>
                <w:lang w:val="ro-RO"/>
              </w:rPr>
              <w:t xml:space="preserve">Valoarea finanţării nerambursabile se încadrează în limitele minime și maxime conform secțiunii 1.8 a prezentului ghid și nu depăşeşte plafonul de </w:t>
            </w:r>
            <w:r>
              <w:rPr>
                <w:noProof/>
                <w:sz w:val="20"/>
                <w:szCs w:val="20"/>
                <w:lang w:val="ro-RO"/>
              </w:rPr>
              <w:t xml:space="preserve">ajutor de stat </w:t>
            </w:r>
            <w:r w:rsidRPr="007853DC">
              <w:rPr>
                <w:noProof/>
                <w:sz w:val="20"/>
                <w:szCs w:val="20"/>
                <w:lang w:val="ro-RO"/>
              </w:rPr>
              <w:t xml:space="preserve">în conformitate cu prevederile schemei de </w:t>
            </w:r>
            <w:r>
              <w:rPr>
                <w:noProof/>
                <w:sz w:val="20"/>
                <w:szCs w:val="20"/>
                <w:lang w:val="ro-RO"/>
              </w:rPr>
              <w:t xml:space="preserve">ajutor de stat </w:t>
            </w:r>
            <w:r w:rsidRPr="007853DC">
              <w:rPr>
                <w:noProof/>
                <w:sz w:val="20"/>
                <w:szCs w:val="20"/>
                <w:lang w:val="ro-RO"/>
              </w:rPr>
              <w:t>aplicabile.</w:t>
            </w:r>
          </w:p>
          <w:p w14:paraId="187B7E30" w14:textId="4A00F98C" w:rsidR="007853DC" w:rsidRPr="007853DC" w:rsidRDefault="007853DC" w:rsidP="007853DC">
            <w:pPr>
              <w:pStyle w:val="ListParagraph"/>
              <w:ind w:left="360"/>
              <w:jc w:val="both"/>
              <w:rPr>
                <w:noProof/>
                <w:sz w:val="20"/>
                <w:szCs w:val="20"/>
                <w:lang w:val="ro-RO"/>
              </w:rPr>
            </w:pPr>
            <w:r w:rsidRPr="007853DC">
              <w:rPr>
                <w:i/>
                <w:noProof/>
                <w:color w:val="FF0000"/>
                <w:sz w:val="20"/>
                <w:szCs w:val="20"/>
                <w:lang w:val="ro-RO"/>
              </w:rPr>
              <w:t>A se vedea secţiunile Buget şi Analiza financiară din Cererea de finanţare</w:t>
            </w:r>
            <w:r w:rsidRPr="007853DC">
              <w:rPr>
                <w:noProof/>
                <w:sz w:val="20"/>
                <w:szCs w:val="20"/>
                <w:lang w:val="ro-RO"/>
              </w:rPr>
              <w:t xml:space="preserve">. </w:t>
            </w:r>
          </w:p>
          <w:p w14:paraId="4A9CED51" w14:textId="77777777" w:rsidR="007853DC" w:rsidRPr="007853DC" w:rsidRDefault="007853DC" w:rsidP="007853DC">
            <w:pPr>
              <w:pStyle w:val="ListParagraph"/>
              <w:ind w:left="360"/>
              <w:jc w:val="both"/>
              <w:rPr>
                <w:noProof/>
                <w:sz w:val="20"/>
                <w:szCs w:val="20"/>
                <w:lang w:val="ro-RO"/>
              </w:rPr>
            </w:pPr>
          </w:p>
        </w:tc>
        <w:tc>
          <w:tcPr>
            <w:tcW w:w="779" w:type="dxa"/>
          </w:tcPr>
          <w:p w14:paraId="0149154B" w14:textId="77777777" w:rsidR="007853DC" w:rsidRPr="00030311" w:rsidRDefault="007853DC" w:rsidP="00602D97">
            <w:pPr>
              <w:jc w:val="center"/>
              <w:rPr>
                <w:sz w:val="20"/>
                <w:szCs w:val="20"/>
              </w:rPr>
            </w:pPr>
          </w:p>
        </w:tc>
        <w:tc>
          <w:tcPr>
            <w:tcW w:w="861" w:type="dxa"/>
          </w:tcPr>
          <w:p w14:paraId="6BC2A20E" w14:textId="77777777" w:rsidR="007853DC" w:rsidRPr="00030311" w:rsidRDefault="007853DC" w:rsidP="00602D97">
            <w:pPr>
              <w:jc w:val="center"/>
              <w:rPr>
                <w:sz w:val="20"/>
                <w:szCs w:val="20"/>
              </w:rPr>
            </w:pPr>
          </w:p>
        </w:tc>
      </w:tr>
      <w:tr w:rsidR="00B44D7E" w:rsidRPr="00030311" w14:paraId="08A30E4C" w14:textId="77777777" w:rsidTr="00131D09">
        <w:trPr>
          <w:trHeight w:val="351"/>
          <w:jc w:val="center"/>
        </w:trPr>
        <w:tc>
          <w:tcPr>
            <w:tcW w:w="8173" w:type="dxa"/>
            <w:gridSpan w:val="3"/>
          </w:tcPr>
          <w:p w14:paraId="3C360098" w14:textId="77777777" w:rsidR="00B44D7E" w:rsidRPr="007853DC" w:rsidRDefault="00B44D7E" w:rsidP="00B44D7E">
            <w:pPr>
              <w:pStyle w:val="ListParagraph"/>
              <w:numPr>
                <w:ilvl w:val="0"/>
                <w:numId w:val="6"/>
              </w:numPr>
              <w:jc w:val="both"/>
              <w:rPr>
                <w:noProof/>
                <w:sz w:val="20"/>
                <w:szCs w:val="20"/>
                <w:lang w:val="ro-RO"/>
              </w:rPr>
            </w:pPr>
            <w:r w:rsidRPr="007853DC">
              <w:rPr>
                <w:noProof/>
                <w:sz w:val="20"/>
                <w:szCs w:val="20"/>
                <w:lang w:val="ro-RO"/>
              </w:rPr>
              <w:t>Proiectul pentru care se solicită finanţare nu a mai beneficiat de finanţare din fonduri publice,  în ultimii 5 ani înainte de data depunerii cererii de finanţare, cu excepţia studiilor preliminare (studiul de prefezabilitate, analiza geo-topografică, studiu de fezabilitate, proiect tehnic, detalii de execuţie), dupa caz</w:t>
            </w:r>
          </w:p>
          <w:p w14:paraId="563FDE24" w14:textId="7D766A5D" w:rsidR="00B44D7E" w:rsidRPr="00B44D7E" w:rsidRDefault="00B44D7E" w:rsidP="00B44D7E">
            <w:pPr>
              <w:rPr>
                <w:i/>
                <w:sz w:val="20"/>
                <w:szCs w:val="20"/>
              </w:rPr>
            </w:pPr>
            <w:r w:rsidRPr="00B44D7E">
              <w:rPr>
                <w:i/>
                <w:color w:val="FF0000"/>
                <w:sz w:val="20"/>
                <w:szCs w:val="20"/>
              </w:rPr>
              <w:t>Se probează prin Declaraţia de eligibilitate a solicitantului, Anexa C1.1 la Cererea de finanţare în corelare cu secţiunea Solicitant la Cererea de finanţare</w:t>
            </w:r>
            <w:r w:rsidRPr="00B44D7E">
              <w:rPr>
                <w:i/>
                <w:sz w:val="20"/>
                <w:szCs w:val="20"/>
              </w:rPr>
              <w:t>.</w:t>
            </w:r>
          </w:p>
        </w:tc>
        <w:tc>
          <w:tcPr>
            <w:tcW w:w="779" w:type="dxa"/>
          </w:tcPr>
          <w:p w14:paraId="6B39F6E6" w14:textId="77777777" w:rsidR="00B44D7E" w:rsidRPr="00030311" w:rsidRDefault="00B44D7E" w:rsidP="00602D97">
            <w:pPr>
              <w:jc w:val="center"/>
              <w:rPr>
                <w:sz w:val="20"/>
                <w:szCs w:val="20"/>
              </w:rPr>
            </w:pPr>
          </w:p>
        </w:tc>
        <w:tc>
          <w:tcPr>
            <w:tcW w:w="861" w:type="dxa"/>
          </w:tcPr>
          <w:p w14:paraId="29C1BE02" w14:textId="77777777" w:rsidR="00B44D7E" w:rsidRPr="00030311" w:rsidRDefault="00B44D7E" w:rsidP="00602D97">
            <w:pPr>
              <w:jc w:val="center"/>
              <w:rPr>
                <w:sz w:val="20"/>
                <w:szCs w:val="20"/>
              </w:rPr>
            </w:pPr>
          </w:p>
        </w:tc>
      </w:tr>
      <w:tr w:rsidR="00B9794E" w:rsidRPr="00030311" w14:paraId="0304BB78" w14:textId="77777777" w:rsidTr="00131D09">
        <w:trPr>
          <w:trHeight w:val="351"/>
          <w:jc w:val="center"/>
        </w:trPr>
        <w:tc>
          <w:tcPr>
            <w:tcW w:w="8173" w:type="dxa"/>
            <w:gridSpan w:val="3"/>
          </w:tcPr>
          <w:p w14:paraId="127A8ADF" w14:textId="77777777" w:rsidR="00B9794E" w:rsidRPr="00B9794E" w:rsidRDefault="00B9794E" w:rsidP="007853DC">
            <w:pPr>
              <w:pStyle w:val="ListParagraph"/>
              <w:numPr>
                <w:ilvl w:val="0"/>
                <w:numId w:val="6"/>
              </w:numPr>
              <w:jc w:val="both"/>
              <w:rPr>
                <w:i/>
                <w:noProof/>
                <w:sz w:val="20"/>
                <w:szCs w:val="20"/>
                <w:lang w:val="ro-RO"/>
              </w:rPr>
            </w:pPr>
            <w:r w:rsidRPr="007853DC">
              <w:rPr>
                <w:noProof/>
                <w:sz w:val="20"/>
                <w:szCs w:val="20"/>
                <w:lang w:val="ro-RO"/>
              </w:rPr>
              <w:t>Proiectul respectă reglementările naţionale şi comunitare privind eligibilitatea cheltuielilor, promovarea egalităţii de şanse şi politica nediscriminatorie; dezvoltarea durabilă, tehnologia informaţiei; achiziţiile publice; informare şi publicitate; ajutorul de stat precum şi orice alte prevederi legale aplicabile fondurilor europene structurale și de investiții, dupa caz</w:t>
            </w:r>
            <w:r w:rsidRPr="00B9794E">
              <w:rPr>
                <w:i/>
                <w:noProof/>
                <w:sz w:val="20"/>
                <w:szCs w:val="20"/>
                <w:lang w:val="ro-RO"/>
              </w:rPr>
              <w:t>.</w:t>
            </w:r>
          </w:p>
          <w:p w14:paraId="13DC9713" w14:textId="7CCA65EE" w:rsidR="00B9794E" w:rsidRPr="00B9794E" w:rsidRDefault="00B9794E" w:rsidP="00B9794E">
            <w:pPr>
              <w:jc w:val="both"/>
              <w:rPr>
                <w:i/>
                <w:sz w:val="20"/>
                <w:szCs w:val="20"/>
              </w:rPr>
            </w:pPr>
            <w:r w:rsidRPr="00B9794E">
              <w:rPr>
                <w:i/>
                <w:color w:val="FF0000"/>
                <w:sz w:val="20"/>
                <w:szCs w:val="20"/>
              </w:rPr>
              <w:t>Se probează prin: Declarația de eligibilitate a solicitantului din Anexa C1.1 la Cererea de finanţare, corelat cu secțiunea Principii orizontale și Anexa C4.8. Planul de informare și publicitate</w:t>
            </w:r>
          </w:p>
        </w:tc>
        <w:tc>
          <w:tcPr>
            <w:tcW w:w="779" w:type="dxa"/>
          </w:tcPr>
          <w:p w14:paraId="109C5D7E" w14:textId="77777777" w:rsidR="00B9794E" w:rsidRPr="00030311" w:rsidRDefault="00B9794E" w:rsidP="00602D97">
            <w:pPr>
              <w:jc w:val="center"/>
              <w:rPr>
                <w:sz w:val="20"/>
                <w:szCs w:val="20"/>
              </w:rPr>
            </w:pPr>
          </w:p>
        </w:tc>
        <w:tc>
          <w:tcPr>
            <w:tcW w:w="861" w:type="dxa"/>
          </w:tcPr>
          <w:p w14:paraId="59BB56FB" w14:textId="77777777" w:rsidR="00B9794E" w:rsidRPr="00030311" w:rsidRDefault="00B9794E" w:rsidP="00602D97">
            <w:pPr>
              <w:jc w:val="center"/>
              <w:rPr>
                <w:sz w:val="20"/>
                <w:szCs w:val="20"/>
              </w:rPr>
            </w:pPr>
          </w:p>
        </w:tc>
      </w:tr>
      <w:tr w:rsidR="00CE58AE" w:rsidRPr="00030311" w14:paraId="5E48B22F" w14:textId="77777777" w:rsidTr="00131D09">
        <w:trPr>
          <w:trHeight w:val="351"/>
          <w:jc w:val="center"/>
        </w:trPr>
        <w:tc>
          <w:tcPr>
            <w:tcW w:w="8173" w:type="dxa"/>
            <w:gridSpan w:val="3"/>
          </w:tcPr>
          <w:p w14:paraId="029BBF9B" w14:textId="6BF4140B" w:rsidR="00B9794E" w:rsidRPr="007853DC" w:rsidRDefault="00B9794E" w:rsidP="007853DC">
            <w:pPr>
              <w:pStyle w:val="ListParagraph"/>
              <w:numPr>
                <w:ilvl w:val="0"/>
                <w:numId w:val="6"/>
              </w:numPr>
              <w:jc w:val="both"/>
              <w:rPr>
                <w:noProof/>
                <w:sz w:val="20"/>
                <w:szCs w:val="20"/>
                <w:lang w:val="ro-RO"/>
              </w:rPr>
            </w:pPr>
            <w:r w:rsidRPr="007853DC">
              <w:rPr>
                <w:noProof/>
                <w:sz w:val="20"/>
                <w:szCs w:val="20"/>
                <w:lang w:val="ro-RO"/>
              </w:rPr>
              <w:t>Solicitantul prezintă documentele doveditoare ale calității de proprietar/ administrator, concesionar sau locatar/comodatar cu drept de superficie pentru imobilul în care se implementează proiectul respectiv extras de carte funciară valabil înainte cu 30 de zile la data înscrierii, însoțite de act dobândire a proprietății, contract de concesiune/chirie/comodat, după caz, valabile pe toată durata de implementare și monitorizare a proiectului. În cazul în care beneficiarul nu este proprietarul imobilului unde se implementează investiția pentru schema de eficiență energetică acesta va prezenta documentele doveditoare ale calității de administrator, concesionar sau locatar/comodatar cu drept de superficie sau alte dezmembrăminte ale dreptului de proprietate. Aceste documente vor fi însoțite de extrasul de carte funciară valabil înainte cu 30 de zile al respectivului imobil, precum și de acordul proprietarului cu privire la implementarea proiectului;</w:t>
            </w:r>
            <w:r w:rsidR="00914F16" w:rsidRPr="007853DC">
              <w:rPr>
                <w:noProof/>
                <w:sz w:val="20"/>
                <w:szCs w:val="20"/>
                <w:lang w:val="ro-RO"/>
              </w:rPr>
              <w:t xml:space="preserve"> A se vedea ghidul solicitantului cu privire la situațiile legate de tipul de proiect</w:t>
            </w:r>
            <w:r w:rsidR="00FB3049" w:rsidRPr="007853DC">
              <w:rPr>
                <w:noProof/>
                <w:sz w:val="20"/>
                <w:szCs w:val="20"/>
                <w:lang w:val="ro-RO"/>
              </w:rPr>
              <w:t xml:space="preserve"> cu/fără lucrări ce necesită autorizație de construire.</w:t>
            </w:r>
          </w:p>
          <w:p w14:paraId="2C1254AF" w14:textId="77777777" w:rsidR="00B9794E" w:rsidRPr="007853DC" w:rsidRDefault="00B9794E" w:rsidP="007853DC">
            <w:pPr>
              <w:pStyle w:val="ListParagraph"/>
              <w:ind w:left="360"/>
              <w:jc w:val="both"/>
              <w:rPr>
                <w:noProof/>
                <w:sz w:val="20"/>
                <w:szCs w:val="20"/>
                <w:lang w:val="ro-RO"/>
              </w:rPr>
            </w:pPr>
          </w:p>
          <w:p w14:paraId="564779F8" w14:textId="77777777" w:rsidR="00B9794E" w:rsidRPr="007853DC" w:rsidRDefault="00B9794E" w:rsidP="007853DC">
            <w:pPr>
              <w:pStyle w:val="ListParagraph"/>
              <w:ind w:left="360"/>
              <w:jc w:val="both"/>
              <w:rPr>
                <w:noProof/>
                <w:sz w:val="20"/>
                <w:szCs w:val="20"/>
                <w:lang w:val="ro-RO"/>
              </w:rPr>
            </w:pPr>
            <w:r w:rsidRPr="007853DC">
              <w:rPr>
                <w:noProof/>
                <w:sz w:val="20"/>
                <w:szCs w:val="20"/>
                <w:lang w:val="ro-RO"/>
              </w:rPr>
              <w:t>De asemenea, îndeplineşte cumulativ următoarele condiţii:</w:t>
            </w:r>
          </w:p>
          <w:p w14:paraId="0F1EF903" w14:textId="72C68A2F" w:rsidR="00B9794E" w:rsidRPr="007853DC" w:rsidRDefault="00B9794E" w:rsidP="007853DC">
            <w:pPr>
              <w:pStyle w:val="ListParagraph"/>
              <w:ind w:left="360"/>
              <w:jc w:val="both"/>
              <w:rPr>
                <w:noProof/>
                <w:sz w:val="20"/>
                <w:szCs w:val="20"/>
                <w:lang w:val="ro-RO"/>
              </w:rPr>
            </w:pPr>
            <w:r w:rsidRPr="007853DC">
              <w:rPr>
                <w:noProof/>
                <w:sz w:val="20"/>
                <w:szCs w:val="20"/>
                <w:lang w:val="ro-RO"/>
              </w:rPr>
              <w:t>l1. Nu sunt afectate de limitări legale, convenţionale, judiciare ale dreptului real invocat, astfel cum sunt definite prin Codul civil, incompatibile cu realizarea activităţilor proiectului;</w:t>
            </w:r>
          </w:p>
          <w:p w14:paraId="32439A5E" w14:textId="135B47D1" w:rsidR="00B9794E" w:rsidRPr="007853DC" w:rsidRDefault="00B9794E" w:rsidP="007853DC">
            <w:pPr>
              <w:pStyle w:val="ListParagraph"/>
              <w:ind w:left="360"/>
              <w:jc w:val="both"/>
              <w:rPr>
                <w:noProof/>
                <w:sz w:val="20"/>
                <w:szCs w:val="20"/>
                <w:lang w:val="ro-RO"/>
              </w:rPr>
            </w:pPr>
            <w:r w:rsidRPr="007853DC">
              <w:rPr>
                <w:noProof/>
                <w:sz w:val="20"/>
                <w:szCs w:val="20"/>
                <w:lang w:val="ro-RO"/>
              </w:rPr>
              <w:t>l2.  Nu fac obiectul unor litigii în curs de soluţionare la instanţele judecătoreşti cu privire la situaţia juridică;</w:t>
            </w:r>
          </w:p>
          <w:p w14:paraId="6685DD6A" w14:textId="77777777" w:rsidR="00B9794E" w:rsidRPr="00B9794E" w:rsidRDefault="00B9794E" w:rsidP="007853DC">
            <w:pPr>
              <w:pStyle w:val="ListParagraph"/>
              <w:ind w:left="360"/>
              <w:jc w:val="both"/>
              <w:rPr>
                <w:i/>
                <w:noProof/>
                <w:sz w:val="20"/>
                <w:szCs w:val="20"/>
                <w:lang w:val="ro-RO"/>
              </w:rPr>
            </w:pPr>
            <w:r w:rsidRPr="007853DC">
              <w:rPr>
                <w:noProof/>
                <w:sz w:val="20"/>
                <w:szCs w:val="20"/>
                <w:lang w:val="ro-RO"/>
              </w:rPr>
              <w:t>l3.Nu fac obiectul revendicărilor potrivit unor legi speciale în materie sau dreptului comun</w:t>
            </w:r>
            <w:r w:rsidRPr="00B9794E">
              <w:rPr>
                <w:i/>
                <w:noProof/>
                <w:sz w:val="20"/>
                <w:szCs w:val="20"/>
                <w:lang w:val="ro-RO"/>
              </w:rPr>
              <w:t>.</w:t>
            </w:r>
          </w:p>
          <w:p w14:paraId="388C2079" w14:textId="2FC699B8" w:rsidR="00B9794E" w:rsidRDefault="00B9794E" w:rsidP="00B9794E">
            <w:pPr>
              <w:pStyle w:val="ListParagraph"/>
              <w:ind w:left="360"/>
              <w:rPr>
                <w:i/>
                <w:noProof/>
                <w:sz w:val="20"/>
                <w:szCs w:val="20"/>
                <w:lang w:val="ro-RO"/>
              </w:rPr>
            </w:pPr>
          </w:p>
          <w:p w14:paraId="1480FF05" w14:textId="2B471F8A" w:rsidR="00FB3049" w:rsidRPr="00FB3049" w:rsidRDefault="00FB3049" w:rsidP="00FB3049">
            <w:pPr>
              <w:jc w:val="both"/>
              <w:rPr>
                <w:i/>
                <w:color w:val="FF0000"/>
                <w:sz w:val="20"/>
                <w:szCs w:val="20"/>
              </w:rPr>
            </w:pPr>
            <w:r w:rsidRPr="00FB3049">
              <w:rPr>
                <w:i/>
                <w:color w:val="FF0000"/>
                <w:sz w:val="20"/>
                <w:szCs w:val="20"/>
              </w:rPr>
              <w:t xml:space="preserve">Pentru toate situațiile mai sus menționate, îndeplinirea criteriului se probează prin Declaraţia de eligibilitate a solicitantului, Anexa C1.1 la Cererea de finanţare şi prin oricare dintre actele admise de lege, acte care atestă dreptul de proprietar, concesionar, superficiar sau utilizator al solicitantului asupra terenului/ clădirii/ infrastructurii unde sunt amplasate echipamentele, valabile </w:t>
            </w:r>
            <w:r w:rsidRPr="00FB3049">
              <w:rPr>
                <w:i/>
                <w:color w:val="FF0000"/>
                <w:sz w:val="20"/>
                <w:szCs w:val="20"/>
              </w:rPr>
              <w:lastRenderedPageBreak/>
              <w:t>cel puţin încă 3 (pentru IMM)/5 ani de la data previzionată a ultimei plăţi în cadrul proiectului. Contractul de concesiune/superficie trebuie să se afle în perioada de valabilitate A se corela cu secţiunile Resurse materiale implicate şi Cererea de finanţare;</w:t>
            </w:r>
          </w:p>
          <w:p w14:paraId="4F091FB3" w14:textId="77777777" w:rsidR="00B9794E" w:rsidRPr="00B9794E" w:rsidRDefault="00B9794E" w:rsidP="00B9794E">
            <w:pPr>
              <w:widowControl w:val="0"/>
              <w:contextualSpacing/>
              <w:jc w:val="both"/>
              <w:rPr>
                <w:i/>
                <w:color w:val="FF0000"/>
                <w:sz w:val="20"/>
                <w:szCs w:val="20"/>
              </w:rPr>
            </w:pPr>
          </w:p>
          <w:p w14:paraId="065F3DBB" w14:textId="75869F71" w:rsidR="00CE58AE" w:rsidRPr="00030311" w:rsidRDefault="00CE58AE" w:rsidP="00B9794E">
            <w:pPr>
              <w:widowControl w:val="0"/>
              <w:contextualSpacing/>
              <w:jc w:val="both"/>
              <w:rPr>
                <w:i/>
                <w:sz w:val="20"/>
                <w:szCs w:val="20"/>
              </w:rPr>
            </w:pPr>
          </w:p>
        </w:tc>
        <w:tc>
          <w:tcPr>
            <w:tcW w:w="779" w:type="dxa"/>
          </w:tcPr>
          <w:p w14:paraId="0ECFF452" w14:textId="77777777" w:rsidR="00CE58AE" w:rsidRPr="00030311" w:rsidRDefault="00CE58AE" w:rsidP="00602D97">
            <w:pPr>
              <w:jc w:val="center"/>
              <w:rPr>
                <w:sz w:val="20"/>
                <w:szCs w:val="20"/>
              </w:rPr>
            </w:pPr>
          </w:p>
        </w:tc>
        <w:tc>
          <w:tcPr>
            <w:tcW w:w="861" w:type="dxa"/>
          </w:tcPr>
          <w:p w14:paraId="5ADCA8E8" w14:textId="77777777" w:rsidR="00CE58AE" w:rsidRPr="00030311" w:rsidRDefault="00CE58AE" w:rsidP="00602D97">
            <w:pPr>
              <w:jc w:val="center"/>
              <w:rPr>
                <w:sz w:val="20"/>
                <w:szCs w:val="20"/>
              </w:rPr>
            </w:pPr>
          </w:p>
        </w:tc>
      </w:tr>
      <w:tr w:rsidR="00CE58AE" w:rsidRPr="00030311" w14:paraId="520C4A24" w14:textId="77777777" w:rsidTr="00131D09">
        <w:trPr>
          <w:jc w:val="center"/>
        </w:trPr>
        <w:tc>
          <w:tcPr>
            <w:tcW w:w="8173" w:type="dxa"/>
            <w:gridSpan w:val="3"/>
          </w:tcPr>
          <w:p w14:paraId="13120BB0" w14:textId="77777777" w:rsidR="00B9794E" w:rsidRPr="007853DC" w:rsidRDefault="00B9794E" w:rsidP="00B9794E">
            <w:pPr>
              <w:pStyle w:val="ListParagraph"/>
              <w:numPr>
                <w:ilvl w:val="0"/>
                <w:numId w:val="6"/>
              </w:numPr>
              <w:jc w:val="both"/>
              <w:rPr>
                <w:noProof/>
                <w:sz w:val="20"/>
                <w:szCs w:val="20"/>
                <w:lang w:val="ro-RO"/>
              </w:rPr>
            </w:pPr>
            <w:r w:rsidRPr="007853DC">
              <w:rPr>
                <w:noProof/>
                <w:sz w:val="20"/>
                <w:szCs w:val="20"/>
                <w:lang w:val="ro-RO"/>
              </w:rPr>
              <w:t>solicitantul prezinta dovezi privind rezonabilitatea costurilor pentru investițiile în eficiență energetică pentru care se solicită ajutor de stat;</w:t>
            </w:r>
          </w:p>
          <w:p w14:paraId="61EC22D9" w14:textId="20BB7226" w:rsidR="00CE58AE" w:rsidRPr="00A1759B" w:rsidRDefault="00B9794E" w:rsidP="003E3903">
            <w:pPr>
              <w:rPr>
                <w:i/>
                <w:color w:val="FF0000"/>
                <w:sz w:val="20"/>
                <w:szCs w:val="20"/>
              </w:rPr>
            </w:pPr>
            <w:r w:rsidRPr="00B9794E">
              <w:rPr>
                <w:i/>
                <w:color w:val="FF0000"/>
                <w:sz w:val="20"/>
                <w:szCs w:val="20"/>
              </w:rPr>
              <w:t>Se probeaza cu oferte pentru investiții / sechipamente prevăzute în proiect</w:t>
            </w:r>
            <w:r w:rsidR="00A1759B" w:rsidRPr="00A1759B">
              <w:rPr>
                <w:i/>
                <w:color w:val="FF0000"/>
                <w:sz w:val="20"/>
                <w:szCs w:val="20"/>
              </w:rPr>
              <w:t>.</w:t>
            </w:r>
          </w:p>
        </w:tc>
        <w:tc>
          <w:tcPr>
            <w:tcW w:w="779" w:type="dxa"/>
          </w:tcPr>
          <w:p w14:paraId="3B01D96A" w14:textId="77777777" w:rsidR="00CE58AE" w:rsidRPr="00030311" w:rsidRDefault="00CE58AE" w:rsidP="00602D97">
            <w:pPr>
              <w:jc w:val="center"/>
              <w:rPr>
                <w:sz w:val="20"/>
                <w:szCs w:val="20"/>
              </w:rPr>
            </w:pPr>
          </w:p>
        </w:tc>
        <w:tc>
          <w:tcPr>
            <w:tcW w:w="861" w:type="dxa"/>
          </w:tcPr>
          <w:p w14:paraId="50FE97A4" w14:textId="77777777" w:rsidR="00CE58AE" w:rsidRPr="00030311" w:rsidRDefault="00CE58AE" w:rsidP="00602D97">
            <w:pPr>
              <w:jc w:val="center"/>
              <w:rPr>
                <w:sz w:val="20"/>
                <w:szCs w:val="20"/>
              </w:rPr>
            </w:pPr>
          </w:p>
        </w:tc>
      </w:tr>
      <w:tr w:rsidR="00CE58AE" w:rsidRPr="00030311" w14:paraId="76368C48" w14:textId="77777777" w:rsidTr="00131D09">
        <w:trPr>
          <w:jc w:val="center"/>
        </w:trPr>
        <w:tc>
          <w:tcPr>
            <w:tcW w:w="8173" w:type="dxa"/>
            <w:gridSpan w:val="3"/>
          </w:tcPr>
          <w:p w14:paraId="69CF8FB6" w14:textId="77777777" w:rsidR="00B9794E" w:rsidRPr="007853DC" w:rsidRDefault="00B9794E" w:rsidP="00B9794E">
            <w:pPr>
              <w:pStyle w:val="ListParagraph"/>
              <w:numPr>
                <w:ilvl w:val="0"/>
                <w:numId w:val="6"/>
              </w:numPr>
              <w:jc w:val="both"/>
              <w:rPr>
                <w:noProof/>
                <w:sz w:val="20"/>
                <w:szCs w:val="20"/>
                <w:lang w:val="ro-RO"/>
              </w:rPr>
            </w:pPr>
            <w:r w:rsidRPr="007853DC">
              <w:rPr>
                <w:noProof/>
                <w:sz w:val="20"/>
                <w:szCs w:val="20"/>
                <w:lang w:val="ro-RO"/>
              </w:rPr>
              <w:t>solicitantul prezintă o analiză energetică respectând formatul din anexă, realizată de către un expert independent/autorizat, care conține indicatorii specifici energetici inițiali și previzionați, care reprezintă ținte minime de îndeplinit de către beneficiari la sfârșitul perioadei de implementare a proiectului și ulterior de menținut pe o durată de minimum 5 ani după expirarea datei de implementare a proiectului. În situația IMM-urilor sau întreprinderilor mari nou-înființate sau în cazul în care nu există contracte de furnizare la locul de implementare, analiza energetică se va baza pe date previzionate și va stabili indicatorii energetici specifici angajați de către beneficiar.. Nerealizarea indicatorilor specifici energetici de către beneficiar atrage după sine restituirea sumelor primite sub formă de grant proporțional cu gradul de nerealizare al acestora;</w:t>
            </w:r>
          </w:p>
          <w:p w14:paraId="70D1D48A" w14:textId="0DAF9413" w:rsidR="00CE58AE" w:rsidRPr="00030311" w:rsidRDefault="00B9794E" w:rsidP="00073177">
            <w:pPr>
              <w:jc w:val="both"/>
              <w:rPr>
                <w:i/>
                <w:sz w:val="20"/>
                <w:szCs w:val="20"/>
              </w:rPr>
            </w:pPr>
            <w:r w:rsidRPr="00B9794E">
              <w:rPr>
                <w:i/>
                <w:color w:val="FF0000"/>
                <w:sz w:val="20"/>
                <w:szCs w:val="20"/>
              </w:rPr>
              <w:t>Se probeaza cu analiza energetică</w:t>
            </w:r>
          </w:p>
        </w:tc>
        <w:tc>
          <w:tcPr>
            <w:tcW w:w="779" w:type="dxa"/>
          </w:tcPr>
          <w:p w14:paraId="3CD396E9" w14:textId="77777777" w:rsidR="00CE58AE" w:rsidRPr="00030311" w:rsidRDefault="00CE58AE" w:rsidP="00602D97">
            <w:pPr>
              <w:jc w:val="center"/>
              <w:rPr>
                <w:sz w:val="20"/>
                <w:szCs w:val="20"/>
              </w:rPr>
            </w:pPr>
          </w:p>
        </w:tc>
        <w:tc>
          <w:tcPr>
            <w:tcW w:w="861" w:type="dxa"/>
          </w:tcPr>
          <w:p w14:paraId="1C514E53" w14:textId="77777777" w:rsidR="00CE58AE" w:rsidRPr="00030311" w:rsidRDefault="00CE58AE" w:rsidP="00602D97">
            <w:pPr>
              <w:jc w:val="center"/>
              <w:rPr>
                <w:sz w:val="20"/>
                <w:szCs w:val="20"/>
              </w:rPr>
            </w:pPr>
          </w:p>
        </w:tc>
      </w:tr>
      <w:tr w:rsidR="00CE58AE" w:rsidRPr="00030311" w14:paraId="3BDEF3E9" w14:textId="77777777" w:rsidTr="00131D09">
        <w:trPr>
          <w:jc w:val="center"/>
        </w:trPr>
        <w:tc>
          <w:tcPr>
            <w:tcW w:w="8173" w:type="dxa"/>
            <w:gridSpan w:val="3"/>
          </w:tcPr>
          <w:p w14:paraId="363FDB24" w14:textId="77777777" w:rsidR="00B9794E" w:rsidRPr="007853DC" w:rsidRDefault="00B9794E" w:rsidP="00B9794E">
            <w:pPr>
              <w:pStyle w:val="ListParagraph"/>
              <w:numPr>
                <w:ilvl w:val="0"/>
                <w:numId w:val="6"/>
              </w:numPr>
              <w:rPr>
                <w:noProof/>
                <w:sz w:val="20"/>
                <w:szCs w:val="20"/>
                <w:lang w:val="ro-RO"/>
              </w:rPr>
            </w:pPr>
            <w:r w:rsidRPr="007853DC">
              <w:rPr>
                <w:noProof/>
                <w:sz w:val="20"/>
                <w:szCs w:val="20"/>
                <w:lang w:val="ro-RO"/>
              </w:rPr>
              <w:t>prezintă consumul total anual de energie din care reiese consumul energetic total calculat în tep/an;</w:t>
            </w:r>
          </w:p>
          <w:p w14:paraId="71BE4A78" w14:textId="77777777" w:rsidR="00B9794E" w:rsidRPr="00B9794E" w:rsidRDefault="00B9794E" w:rsidP="00B9794E">
            <w:pPr>
              <w:rPr>
                <w:i/>
                <w:color w:val="FF0000"/>
                <w:sz w:val="20"/>
                <w:szCs w:val="20"/>
                <w:lang w:val="fr-FR"/>
              </w:rPr>
            </w:pPr>
            <w:r w:rsidRPr="00B9794E">
              <w:rPr>
                <w:i/>
                <w:color w:val="FF0000"/>
                <w:sz w:val="20"/>
                <w:szCs w:val="20"/>
                <w:lang w:val="fr-FR"/>
              </w:rPr>
              <w:t>Se probează cu declarația de consum</w:t>
            </w:r>
          </w:p>
          <w:p w14:paraId="16557934" w14:textId="77777777" w:rsidR="00CE58AE" w:rsidRPr="003A318C" w:rsidRDefault="00CE58AE" w:rsidP="003A318C">
            <w:pPr>
              <w:pStyle w:val="ListParagraph"/>
              <w:jc w:val="both"/>
              <w:rPr>
                <w:i/>
                <w:color w:val="FF0000"/>
                <w:sz w:val="20"/>
                <w:szCs w:val="20"/>
                <w:lang w:val="fr-FR"/>
              </w:rPr>
            </w:pPr>
          </w:p>
        </w:tc>
        <w:tc>
          <w:tcPr>
            <w:tcW w:w="779" w:type="dxa"/>
          </w:tcPr>
          <w:p w14:paraId="68176F18" w14:textId="77777777" w:rsidR="00CE58AE" w:rsidRPr="00A00C07" w:rsidRDefault="00CE58AE" w:rsidP="00602D97">
            <w:pPr>
              <w:jc w:val="center"/>
              <w:rPr>
                <w:sz w:val="20"/>
                <w:szCs w:val="20"/>
                <w:lang w:val="fr-FR"/>
              </w:rPr>
            </w:pPr>
          </w:p>
        </w:tc>
        <w:tc>
          <w:tcPr>
            <w:tcW w:w="861" w:type="dxa"/>
          </w:tcPr>
          <w:p w14:paraId="660DD631" w14:textId="77777777" w:rsidR="00CE58AE" w:rsidRPr="00A00C07" w:rsidRDefault="00CE58AE" w:rsidP="00602D97">
            <w:pPr>
              <w:jc w:val="center"/>
              <w:rPr>
                <w:sz w:val="20"/>
                <w:szCs w:val="20"/>
                <w:lang w:val="fr-FR"/>
              </w:rPr>
            </w:pPr>
          </w:p>
        </w:tc>
      </w:tr>
      <w:tr w:rsidR="00B9794E" w:rsidRPr="00030311" w14:paraId="3D78C552" w14:textId="77777777" w:rsidTr="00131D09">
        <w:trPr>
          <w:jc w:val="center"/>
        </w:trPr>
        <w:tc>
          <w:tcPr>
            <w:tcW w:w="8173" w:type="dxa"/>
            <w:gridSpan w:val="3"/>
          </w:tcPr>
          <w:p w14:paraId="03AE8A5A" w14:textId="77777777" w:rsidR="00B9794E" w:rsidRPr="00B9794E" w:rsidRDefault="00B9794E" w:rsidP="00B9794E">
            <w:pPr>
              <w:pStyle w:val="ListParagraph"/>
              <w:numPr>
                <w:ilvl w:val="0"/>
                <w:numId w:val="6"/>
              </w:numPr>
              <w:jc w:val="both"/>
              <w:rPr>
                <w:i/>
                <w:noProof/>
                <w:sz w:val="20"/>
                <w:szCs w:val="20"/>
                <w:lang w:val="ro-RO"/>
              </w:rPr>
            </w:pPr>
            <w:r w:rsidRPr="007853DC">
              <w:rPr>
                <w:noProof/>
                <w:sz w:val="20"/>
                <w:szCs w:val="20"/>
                <w:lang w:val="ro-RO"/>
              </w:rPr>
              <w:t>Pentru investițiile în cadrul măsurilor de eficienţă energetică (respectiv cele specificate la secțiune 1.3.1. Acţiunile finanţabile conform POIM Cat. I și III), implementarea acestora determină o scădere a consumului energetic total al proiectului de minim 10% față de indicatorii energetici specifici inițiali, pe bază de analiză energetică. În situația în care nu se realizează economii de energie în limita procentului de 10% proiectul este declarat neeligibil</w:t>
            </w:r>
            <w:r w:rsidRPr="00B9794E">
              <w:rPr>
                <w:i/>
                <w:noProof/>
                <w:sz w:val="20"/>
                <w:szCs w:val="20"/>
                <w:lang w:val="ro-RO"/>
              </w:rPr>
              <w:t xml:space="preserve">; </w:t>
            </w:r>
          </w:p>
          <w:p w14:paraId="23AA0CD7" w14:textId="5D812473" w:rsidR="00B9794E" w:rsidRPr="00B9794E" w:rsidRDefault="00B9794E" w:rsidP="00B9794E">
            <w:pPr>
              <w:rPr>
                <w:i/>
                <w:sz w:val="20"/>
                <w:szCs w:val="20"/>
              </w:rPr>
            </w:pPr>
            <w:r w:rsidRPr="00B9794E">
              <w:rPr>
                <w:i/>
                <w:color w:val="FF0000"/>
                <w:sz w:val="20"/>
                <w:szCs w:val="20"/>
              </w:rPr>
              <w:t>Se probeaza cu analiza energetică și sectiune descriere tehnică a proiectului, cu Declaratia de angajament</w:t>
            </w:r>
          </w:p>
        </w:tc>
        <w:tc>
          <w:tcPr>
            <w:tcW w:w="779" w:type="dxa"/>
          </w:tcPr>
          <w:p w14:paraId="4DBB518C" w14:textId="77777777" w:rsidR="00B9794E" w:rsidRPr="00A00C07" w:rsidRDefault="00B9794E" w:rsidP="00602D97">
            <w:pPr>
              <w:jc w:val="center"/>
              <w:rPr>
                <w:sz w:val="20"/>
                <w:szCs w:val="20"/>
                <w:lang w:val="fr-FR"/>
              </w:rPr>
            </w:pPr>
          </w:p>
        </w:tc>
        <w:tc>
          <w:tcPr>
            <w:tcW w:w="861" w:type="dxa"/>
          </w:tcPr>
          <w:p w14:paraId="26343F9A" w14:textId="77777777" w:rsidR="00B9794E" w:rsidRPr="00A00C07" w:rsidRDefault="00B9794E" w:rsidP="00602D97">
            <w:pPr>
              <w:jc w:val="center"/>
              <w:rPr>
                <w:sz w:val="20"/>
                <w:szCs w:val="20"/>
                <w:lang w:val="fr-FR"/>
              </w:rPr>
            </w:pPr>
          </w:p>
        </w:tc>
      </w:tr>
      <w:tr w:rsidR="003C12E1" w:rsidRPr="00030311" w14:paraId="0D9B6781" w14:textId="77777777" w:rsidTr="00131D09">
        <w:trPr>
          <w:jc w:val="center"/>
        </w:trPr>
        <w:tc>
          <w:tcPr>
            <w:tcW w:w="8173" w:type="dxa"/>
            <w:gridSpan w:val="3"/>
          </w:tcPr>
          <w:p w14:paraId="1A768C12" w14:textId="77777777" w:rsidR="003C12E1" w:rsidRPr="003C12E1" w:rsidRDefault="003C12E1" w:rsidP="003C12E1">
            <w:pPr>
              <w:pStyle w:val="ListParagraph"/>
              <w:numPr>
                <w:ilvl w:val="0"/>
                <w:numId w:val="6"/>
              </w:numPr>
              <w:jc w:val="both"/>
              <w:rPr>
                <w:noProof/>
                <w:sz w:val="20"/>
                <w:szCs w:val="20"/>
                <w:lang w:val="ro-RO"/>
              </w:rPr>
            </w:pPr>
            <w:r w:rsidRPr="003C12E1">
              <w:rPr>
                <w:noProof/>
                <w:sz w:val="20"/>
                <w:szCs w:val="20"/>
                <w:lang w:val="ro-RO"/>
              </w:rPr>
              <w:t>Perioada de implementare a proiectului nu depăsește data de 31 decembrie 2023</w:t>
            </w:r>
          </w:p>
          <w:p w14:paraId="50E85CFD" w14:textId="3CEE3EA7" w:rsidR="003C12E1" w:rsidRPr="003C12E1" w:rsidRDefault="003C12E1" w:rsidP="003C12E1">
            <w:pPr>
              <w:pStyle w:val="ListParagraph"/>
              <w:ind w:left="360"/>
              <w:jc w:val="both"/>
              <w:rPr>
                <w:i/>
                <w:noProof/>
                <w:color w:val="FF0000"/>
                <w:sz w:val="20"/>
                <w:szCs w:val="20"/>
                <w:lang w:val="ro-RO"/>
              </w:rPr>
            </w:pPr>
            <w:r w:rsidRPr="003C12E1">
              <w:rPr>
                <w:i/>
                <w:noProof/>
                <w:color w:val="FF0000"/>
                <w:sz w:val="20"/>
                <w:szCs w:val="20"/>
                <w:lang w:val="ro-RO"/>
              </w:rPr>
              <w:t>Se va verifica cererea de finanțare, calendarul activităților și Declarația de angajament</w:t>
            </w:r>
          </w:p>
          <w:p w14:paraId="5046D7F1" w14:textId="77777777" w:rsidR="003C12E1" w:rsidRPr="007853DC" w:rsidRDefault="003C12E1" w:rsidP="003C12E1">
            <w:pPr>
              <w:pStyle w:val="ListParagraph"/>
              <w:ind w:left="360"/>
              <w:jc w:val="both"/>
              <w:rPr>
                <w:noProof/>
                <w:sz w:val="20"/>
                <w:szCs w:val="20"/>
                <w:lang w:val="ro-RO"/>
              </w:rPr>
            </w:pPr>
          </w:p>
        </w:tc>
        <w:tc>
          <w:tcPr>
            <w:tcW w:w="779" w:type="dxa"/>
          </w:tcPr>
          <w:p w14:paraId="48D71251" w14:textId="77777777" w:rsidR="003C12E1" w:rsidRPr="00A00C07" w:rsidRDefault="003C12E1" w:rsidP="00602D97">
            <w:pPr>
              <w:jc w:val="center"/>
              <w:rPr>
                <w:sz w:val="20"/>
                <w:szCs w:val="20"/>
                <w:lang w:val="fr-FR"/>
              </w:rPr>
            </w:pPr>
          </w:p>
        </w:tc>
        <w:tc>
          <w:tcPr>
            <w:tcW w:w="861" w:type="dxa"/>
          </w:tcPr>
          <w:p w14:paraId="7DE67820" w14:textId="77777777" w:rsidR="003C12E1" w:rsidRPr="00A00C07" w:rsidRDefault="003C12E1" w:rsidP="00602D97">
            <w:pPr>
              <w:jc w:val="center"/>
              <w:rPr>
                <w:sz w:val="20"/>
                <w:szCs w:val="20"/>
                <w:lang w:val="fr-FR"/>
              </w:rPr>
            </w:pPr>
          </w:p>
        </w:tc>
      </w:tr>
      <w:tr w:rsidR="00B9794E" w:rsidRPr="00030311" w14:paraId="6C52CB6D" w14:textId="77777777" w:rsidTr="00131D09">
        <w:trPr>
          <w:jc w:val="center"/>
        </w:trPr>
        <w:tc>
          <w:tcPr>
            <w:tcW w:w="8173" w:type="dxa"/>
            <w:gridSpan w:val="3"/>
          </w:tcPr>
          <w:p w14:paraId="415D3F71" w14:textId="7901ECD2" w:rsidR="00B9794E" w:rsidRPr="003C12E1" w:rsidRDefault="00B9794E" w:rsidP="00B9794E">
            <w:pPr>
              <w:pStyle w:val="ListParagraph"/>
              <w:numPr>
                <w:ilvl w:val="0"/>
                <w:numId w:val="6"/>
              </w:numPr>
              <w:jc w:val="both"/>
              <w:rPr>
                <w:noProof/>
                <w:sz w:val="20"/>
                <w:szCs w:val="20"/>
                <w:lang w:val="ro-RO"/>
              </w:rPr>
            </w:pPr>
            <w:r w:rsidRPr="003C12E1">
              <w:rPr>
                <w:noProof/>
                <w:sz w:val="20"/>
                <w:szCs w:val="20"/>
                <w:lang w:val="ro-RO"/>
              </w:rPr>
              <w:t xml:space="preserve">Pentru investițiile prevăzute la subsecțiunea 1.3.1, care vizează lucrări de modernizare, reabilitare, creșterea puterilor instalate, se propun la finanțare instalații noi de producere a energiei din surse regenerabile de energie, adăugate la instalațiile existente </w:t>
            </w:r>
          </w:p>
          <w:p w14:paraId="1E1A152E" w14:textId="77777777" w:rsidR="00B9794E" w:rsidRDefault="00B9794E" w:rsidP="00B9794E">
            <w:pPr>
              <w:pStyle w:val="ListParagraph"/>
              <w:ind w:left="360"/>
              <w:jc w:val="both"/>
              <w:rPr>
                <w:i/>
                <w:noProof/>
                <w:color w:val="FF0000"/>
                <w:sz w:val="20"/>
                <w:szCs w:val="20"/>
                <w:lang w:val="ro-RO"/>
              </w:rPr>
            </w:pPr>
            <w:r w:rsidRPr="00B9794E">
              <w:rPr>
                <w:i/>
                <w:noProof/>
                <w:color w:val="FF0000"/>
                <w:sz w:val="20"/>
                <w:szCs w:val="20"/>
                <w:lang w:val="ro-RO"/>
              </w:rPr>
              <w:t>Se probează cu analiza tehnico-economică</w:t>
            </w:r>
          </w:p>
          <w:p w14:paraId="12909D41" w14:textId="1AE66EC0" w:rsidR="00B9794E" w:rsidRPr="00B9794E" w:rsidRDefault="00B9794E" w:rsidP="00B9794E">
            <w:pPr>
              <w:jc w:val="both"/>
              <w:rPr>
                <w:i/>
                <w:sz w:val="20"/>
                <w:szCs w:val="20"/>
              </w:rPr>
            </w:pPr>
          </w:p>
        </w:tc>
        <w:tc>
          <w:tcPr>
            <w:tcW w:w="779" w:type="dxa"/>
          </w:tcPr>
          <w:p w14:paraId="50ED8EFE" w14:textId="77777777" w:rsidR="00B9794E" w:rsidRPr="00A00C07" w:rsidRDefault="00B9794E" w:rsidP="00602D97">
            <w:pPr>
              <w:jc w:val="center"/>
              <w:rPr>
                <w:sz w:val="20"/>
                <w:szCs w:val="20"/>
                <w:lang w:val="fr-FR"/>
              </w:rPr>
            </w:pPr>
          </w:p>
        </w:tc>
        <w:tc>
          <w:tcPr>
            <w:tcW w:w="861" w:type="dxa"/>
          </w:tcPr>
          <w:p w14:paraId="449391F2" w14:textId="77777777" w:rsidR="00B9794E" w:rsidRPr="00A00C07" w:rsidRDefault="00B9794E" w:rsidP="00602D97">
            <w:pPr>
              <w:jc w:val="center"/>
              <w:rPr>
                <w:sz w:val="20"/>
                <w:szCs w:val="20"/>
                <w:lang w:val="fr-FR"/>
              </w:rPr>
            </w:pPr>
          </w:p>
        </w:tc>
      </w:tr>
      <w:tr w:rsidR="00CE58AE" w:rsidRPr="00030311" w14:paraId="5416A370" w14:textId="77777777" w:rsidTr="00131D09">
        <w:trPr>
          <w:jc w:val="center"/>
        </w:trPr>
        <w:tc>
          <w:tcPr>
            <w:tcW w:w="8173" w:type="dxa"/>
            <w:gridSpan w:val="3"/>
          </w:tcPr>
          <w:p w14:paraId="734010E0" w14:textId="77777777" w:rsidR="00CE58AE" w:rsidRPr="00030311" w:rsidRDefault="00CE58AE" w:rsidP="00602D97">
            <w:pPr>
              <w:pStyle w:val="ListParagraph"/>
              <w:ind w:left="360"/>
              <w:jc w:val="both"/>
              <w:rPr>
                <w:i/>
                <w:noProof/>
                <w:sz w:val="20"/>
                <w:szCs w:val="20"/>
                <w:lang w:val="fr-FR"/>
              </w:rPr>
            </w:pPr>
            <w:r w:rsidRPr="00030311">
              <w:rPr>
                <w:b/>
                <w:noProof/>
                <w:sz w:val="20"/>
                <w:szCs w:val="20"/>
                <w:lang w:val="fr-FR"/>
              </w:rPr>
              <w:t>Proiectul este eligibil?</w:t>
            </w:r>
          </w:p>
        </w:tc>
        <w:tc>
          <w:tcPr>
            <w:tcW w:w="779" w:type="dxa"/>
          </w:tcPr>
          <w:p w14:paraId="7BD45C67" w14:textId="77777777" w:rsidR="00CE58AE" w:rsidRPr="00030311" w:rsidRDefault="00CE58AE" w:rsidP="00602D97">
            <w:pPr>
              <w:jc w:val="center"/>
              <w:rPr>
                <w:sz w:val="20"/>
                <w:szCs w:val="20"/>
                <w:lang w:val="fr-FR"/>
              </w:rPr>
            </w:pPr>
          </w:p>
        </w:tc>
        <w:tc>
          <w:tcPr>
            <w:tcW w:w="861" w:type="dxa"/>
          </w:tcPr>
          <w:p w14:paraId="1CE9E583" w14:textId="77777777" w:rsidR="00CE58AE" w:rsidRPr="00030311" w:rsidRDefault="00CE58AE" w:rsidP="00602D97">
            <w:pPr>
              <w:jc w:val="center"/>
              <w:rPr>
                <w:sz w:val="20"/>
                <w:szCs w:val="20"/>
                <w:lang w:val="fr-FR"/>
              </w:rPr>
            </w:pPr>
          </w:p>
        </w:tc>
      </w:tr>
      <w:tr w:rsidR="00CE58AE" w:rsidRPr="00030311" w14:paraId="0DCF0225" w14:textId="77777777" w:rsidTr="00131D09">
        <w:trPr>
          <w:jc w:val="center"/>
        </w:trPr>
        <w:tc>
          <w:tcPr>
            <w:tcW w:w="4086" w:type="dxa"/>
          </w:tcPr>
          <w:p w14:paraId="0388D928" w14:textId="77777777" w:rsidR="00CE58AE" w:rsidRPr="00030311" w:rsidRDefault="00CE58AE" w:rsidP="00E841A0">
            <w:pPr>
              <w:pStyle w:val="ListParagraph"/>
              <w:numPr>
                <w:ilvl w:val="0"/>
                <w:numId w:val="10"/>
              </w:numPr>
              <w:ind w:left="481" w:hanging="425"/>
              <w:rPr>
                <w:b/>
                <w:noProof/>
                <w:sz w:val="20"/>
                <w:szCs w:val="20"/>
                <w:lang w:val="fr-FR"/>
              </w:rPr>
            </w:pPr>
            <w:r w:rsidRPr="00030311">
              <w:rPr>
                <w:b/>
                <w:noProof/>
                <w:sz w:val="20"/>
                <w:szCs w:val="20"/>
                <w:lang w:val="fr-FR"/>
              </w:rPr>
              <w:t>Da</w:t>
            </w:r>
          </w:p>
        </w:tc>
        <w:tc>
          <w:tcPr>
            <w:tcW w:w="4087" w:type="dxa"/>
            <w:gridSpan w:val="2"/>
          </w:tcPr>
          <w:p w14:paraId="33FF825D" w14:textId="77777777" w:rsidR="00CE58AE" w:rsidRPr="00030311" w:rsidRDefault="00CE58AE" w:rsidP="00E841A0">
            <w:pPr>
              <w:pStyle w:val="ListParagraph"/>
              <w:numPr>
                <w:ilvl w:val="0"/>
                <w:numId w:val="10"/>
              </w:numPr>
              <w:ind w:left="481" w:hanging="425"/>
              <w:rPr>
                <w:b/>
                <w:noProof/>
                <w:sz w:val="20"/>
                <w:szCs w:val="20"/>
                <w:lang w:val="fr-FR"/>
              </w:rPr>
            </w:pPr>
            <w:r w:rsidRPr="00030311">
              <w:rPr>
                <w:b/>
                <w:noProof/>
                <w:sz w:val="20"/>
                <w:szCs w:val="20"/>
                <w:lang w:val="fr-FR"/>
              </w:rPr>
              <w:t>Nu</w:t>
            </w:r>
          </w:p>
        </w:tc>
        <w:tc>
          <w:tcPr>
            <w:tcW w:w="779" w:type="dxa"/>
          </w:tcPr>
          <w:p w14:paraId="6C38F16A" w14:textId="77777777" w:rsidR="00CE58AE" w:rsidRPr="00030311" w:rsidRDefault="00CE58AE" w:rsidP="00602D97">
            <w:pPr>
              <w:jc w:val="center"/>
              <w:rPr>
                <w:sz w:val="20"/>
                <w:szCs w:val="20"/>
                <w:lang w:val="fr-FR"/>
              </w:rPr>
            </w:pPr>
          </w:p>
        </w:tc>
        <w:tc>
          <w:tcPr>
            <w:tcW w:w="861" w:type="dxa"/>
          </w:tcPr>
          <w:p w14:paraId="5F926239" w14:textId="77777777" w:rsidR="00CE58AE" w:rsidRPr="00030311" w:rsidRDefault="00CE58AE" w:rsidP="00602D97">
            <w:pPr>
              <w:jc w:val="center"/>
              <w:rPr>
                <w:sz w:val="20"/>
                <w:szCs w:val="20"/>
                <w:lang w:val="fr-FR"/>
              </w:rPr>
            </w:pPr>
          </w:p>
        </w:tc>
      </w:tr>
      <w:tr w:rsidR="00CE58AE" w:rsidRPr="00030311" w14:paraId="2464D4B5" w14:textId="77777777" w:rsidTr="00131D09">
        <w:trPr>
          <w:trHeight w:val="207"/>
          <w:jc w:val="center"/>
        </w:trPr>
        <w:tc>
          <w:tcPr>
            <w:tcW w:w="8173" w:type="dxa"/>
            <w:gridSpan w:val="3"/>
          </w:tcPr>
          <w:p w14:paraId="59920C53" w14:textId="77777777" w:rsidR="00CE58AE" w:rsidRPr="00030311" w:rsidRDefault="00CE58AE" w:rsidP="00602D97">
            <w:pPr>
              <w:ind w:left="-18" w:firstLine="18"/>
              <w:jc w:val="both"/>
              <w:rPr>
                <w:b/>
                <w:sz w:val="20"/>
                <w:szCs w:val="20"/>
                <w:lang w:val="fr-FR"/>
              </w:rPr>
            </w:pPr>
            <w:r w:rsidRPr="00030311">
              <w:rPr>
                <w:b/>
                <w:sz w:val="20"/>
                <w:szCs w:val="20"/>
                <w:lang w:val="fr-FR"/>
              </w:rPr>
              <w:t>Comentarii</w:t>
            </w:r>
          </w:p>
        </w:tc>
        <w:tc>
          <w:tcPr>
            <w:tcW w:w="779" w:type="dxa"/>
          </w:tcPr>
          <w:p w14:paraId="52EF9F8C" w14:textId="77777777" w:rsidR="00CE58AE" w:rsidRPr="00030311" w:rsidRDefault="00CE58AE" w:rsidP="00602D97">
            <w:pPr>
              <w:jc w:val="center"/>
              <w:rPr>
                <w:sz w:val="20"/>
                <w:szCs w:val="20"/>
                <w:lang w:val="fr-FR"/>
              </w:rPr>
            </w:pPr>
          </w:p>
        </w:tc>
        <w:tc>
          <w:tcPr>
            <w:tcW w:w="861" w:type="dxa"/>
          </w:tcPr>
          <w:p w14:paraId="4DC89E11" w14:textId="77777777" w:rsidR="00CE58AE" w:rsidRPr="00030311" w:rsidRDefault="00CE58AE" w:rsidP="00602D97">
            <w:pPr>
              <w:jc w:val="center"/>
              <w:rPr>
                <w:sz w:val="20"/>
                <w:szCs w:val="20"/>
                <w:lang w:val="fr-FR"/>
              </w:rPr>
            </w:pPr>
          </w:p>
        </w:tc>
      </w:tr>
      <w:tr w:rsidR="00CE58AE" w:rsidRPr="00030311" w14:paraId="481610C4" w14:textId="77777777" w:rsidTr="00131D09">
        <w:trPr>
          <w:trHeight w:val="289"/>
          <w:jc w:val="center"/>
        </w:trPr>
        <w:tc>
          <w:tcPr>
            <w:tcW w:w="8173" w:type="dxa"/>
            <w:gridSpan w:val="3"/>
            <w:shd w:val="clear" w:color="auto" w:fill="FBE4D5"/>
          </w:tcPr>
          <w:p w14:paraId="4B40F81F" w14:textId="77777777" w:rsidR="00CE58AE" w:rsidRPr="00030311" w:rsidRDefault="00CE58AE" w:rsidP="00602D97">
            <w:pPr>
              <w:jc w:val="both"/>
              <w:rPr>
                <w:b/>
                <w:sz w:val="20"/>
                <w:szCs w:val="20"/>
                <w:lang w:val="fr-FR"/>
              </w:rPr>
            </w:pPr>
            <w:r w:rsidRPr="00030311">
              <w:rPr>
                <w:b/>
                <w:sz w:val="20"/>
                <w:szCs w:val="20"/>
                <w:lang w:val="fr-FR"/>
              </w:rPr>
              <w:t>Evaluarea tehnico-economic</w:t>
            </w:r>
            <w:r w:rsidR="009D2383">
              <w:rPr>
                <w:b/>
                <w:sz w:val="20"/>
                <w:szCs w:val="20"/>
                <w:lang w:val="fr-FR"/>
              </w:rPr>
              <w:t>a</w:t>
            </w:r>
          </w:p>
        </w:tc>
        <w:tc>
          <w:tcPr>
            <w:tcW w:w="779" w:type="dxa"/>
            <w:shd w:val="clear" w:color="auto" w:fill="FBE4D5"/>
          </w:tcPr>
          <w:p w14:paraId="167BAB56" w14:textId="77777777" w:rsidR="00CE58AE" w:rsidRPr="00030311" w:rsidRDefault="00CE58AE" w:rsidP="00701CB9">
            <w:pPr>
              <w:ind w:left="-68" w:right="-220" w:hanging="141"/>
              <w:jc w:val="center"/>
              <w:rPr>
                <w:sz w:val="20"/>
                <w:szCs w:val="20"/>
                <w:lang w:val="en-US"/>
              </w:rPr>
            </w:pPr>
            <w:r w:rsidRPr="00030311">
              <w:rPr>
                <w:sz w:val="20"/>
                <w:szCs w:val="20"/>
                <w:lang w:val="fr-FR"/>
              </w:rPr>
              <w:t>Maxi</w:t>
            </w:r>
            <w:r w:rsidRPr="00030311">
              <w:rPr>
                <w:sz w:val="20"/>
                <w:szCs w:val="20"/>
                <w:lang w:val="en-US"/>
              </w:rPr>
              <w:t>m</w:t>
            </w:r>
          </w:p>
        </w:tc>
        <w:tc>
          <w:tcPr>
            <w:tcW w:w="861" w:type="dxa"/>
            <w:shd w:val="clear" w:color="auto" w:fill="FBE4D5"/>
          </w:tcPr>
          <w:p w14:paraId="2168AF34" w14:textId="77777777" w:rsidR="00CE58AE" w:rsidRPr="00030311" w:rsidRDefault="00CE58AE" w:rsidP="00602D97">
            <w:pPr>
              <w:jc w:val="center"/>
              <w:rPr>
                <w:sz w:val="20"/>
                <w:szCs w:val="20"/>
                <w:lang w:val="en-US"/>
              </w:rPr>
            </w:pPr>
            <w:r w:rsidRPr="00030311">
              <w:rPr>
                <w:sz w:val="20"/>
                <w:szCs w:val="20"/>
                <w:lang w:val="en-US"/>
              </w:rPr>
              <w:t>Minim</w:t>
            </w:r>
          </w:p>
        </w:tc>
      </w:tr>
      <w:tr w:rsidR="00CE58AE" w:rsidRPr="00030311" w14:paraId="0FE03BD9" w14:textId="77777777" w:rsidTr="00131D09">
        <w:trPr>
          <w:trHeight w:val="78"/>
          <w:jc w:val="center"/>
        </w:trPr>
        <w:tc>
          <w:tcPr>
            <w:tcW w:w="8173" w:type="dxa"/>
            <w:gridSpan w:val="3"/>
          </w:tcPr>
          <w:p w14:paraId="39471931" w14:textId="66D9C7CE" w:rsidR="00CE58AE" w:rsidRPr="009324BC" w:rsidRDefault="00CE58AE" w:rsidP="009324BC">
            <w:pPr>
              <w:jc w:val="both"/>
              <w:rPr>
                <w:b/>
                <w:color w:val="000000"/>
                <w:sz w:val="20"/>
                <w:szCs w:val="20"/>
                <w:lang w:val="it-IT" w:eastAsia="ar-SA"/>
              </w:rPr>
            </w:pPr>
          </w:p>
        </w:tc>
        <w:tc>
          <w:tcPr>
            <w:tcW w:w="779" w:type="dxa"/>
          </w:tcPr>
          <w:p w14:paraId="779E34BB" w14:textId="771F832B" w:rsidR="00CE58AE" w:rsidRPr="00C157D5" w:rsidRDefault="00CE58AE" w:rsidP="00B71A1B">
            <w:pPr>
              <w:tabs>
                <w:tab w:val="num" w:pos="481"/>
              </w:tabs>
              <w:ind w:left="197"/>
              <w:jc w:val="both"/>
              <w:rPr>
                <w:b/>
                <w:color w:val="1F497D" w:themeColor="text2"/>
                <w:sz w:val="20"/>
                <w:szCs w:val="20"/>
                <w:lang w:val="fr-FR"/>
              </w:rPr>
            </w:pPr>
          </w:p>
        </w:tc>
        <w:tc>
          <w:tcPr>
            <w:tcW w:w="861" w:type="dxa"/>
          </w:tcPr>
          <w:p w14:paraId="0B59D22A" w14:textId="4411BA29" w:rsidR="00CE58AE" w:rsidRPr="00C157D5" w:rsidRDefault="00CE58AE" w:rsidP="00A72CC8">
            <w:pPr>
              <w:tabs>
                <w:tab w:val="num" w:pos="481"/>
              </w:tabs>
              <w:jc w:val="center"/>
              <w:rPr>
                <w:color w:val="1F497D" w:themeColor="text2"/>
                <w:sz w:val="20"/>
                <w:szCs w:val="20"/>
                <w:lang w:val="fr-FR"/>
              </w:rPr>
            </w:pPr>
          </w:p>
        </w:tc>
      </w:tr>
      <w:tr w:rsidR="00131D09" w:rsidRPr="00030311" w14:paraId="15FF4586" w14:textId="77777777" w:rsidTr="00131D09">
        <w:trPr>
          <w:trHeight w:val="174"/>
          <w:jc w:val="center"/>
        </w:trPr>
        <w:tc>
          <w:tcPr>
            <w:tcW w:w="8173" w:type="dxa"/>
            <w:gridSpan w:val="3"/>
          </w:tcPr>
          <w:p w14:paraId="5FFC8DBC" w14:textId="087A60B4" w:rsidR="00131D09" w:rsidRPr="00131D09" w:rsidRDefault="00131D09" w:rsidP="003C12E1">
            <w:pPr>
              <w:jc w:val="both"/>
              <w:rPr>
                <w:i/>
                <w:sz w:val="20"/>
                <w:szCs w:val="20"/>
              </w:rPr>
            </w:pPr>
            <w:r w:rsidRPr="00131D09">
              <w:rPr>
                <w:i/>
                <w:sz w:val="20"/>
                <w:szCs w:val="20"/>
              </w:rPr>
              <w:t xml:space="preserve">Măsurile de eficiență energetică/utilizarea surselor regenerabile de energie menționate la din cadrul secțiunii 1.3.1 la prezentul ghid, incluse în cadrul proiectelor îndeplinesc criteriile de selecție prezentate în Anexa nr. </w:t>
            </w:r>
            <w:r w:rsidR="00574FF1">
              <w:rPr>
                <w:i/>
                <w:sz w:val="20"/>
                <w:szCs w:val="20"/>
              </w:rPr>
              <w:t xml:space="preserve">1 a </w:t>
            </w:r>
            <w:r w:rsidR="003C12E1">
              <w:rPr>
                <w:i/>
                <w:sz w:val="20"/>
                <w:szCs w:val="20"/>
              </w:rPr>
              <w:t>scheme</w:t>
            </w:r>
            <w:r w:rsidR="00574FF1">
              <w:rPr>
                <w:i/>
                <w:sz w:val="20"/>
                <w:szCs w:val="20"/>
              </w:rPr>
              <w:t>i</w:t>
            </w:r>
            <w:r w:rsidR="003C12E1">
              <w:rPr>
                <w:i/>
                <w:sz w:val="20"/>
                <w:szCs w:val="20"/>
              </w:rPr>
              <w:t xml:space="preserve"> de ajutor de stat</w:t>
            </w:r>
            <w:r w:rsidRPr="00131D09">
              <w:rPr>
                <w:i/>
                <w:sz w:val="20"/>
                <w:szCs w:val="20"/>
              </w:rPr>
              <w:t xml:space="preserve"> aplicabile.</w:t>
            </w:r>
          </w:p>
        </w:tc>
        <w:tc>
          <w:tcPr>
            <w:tcW w:w="779" w:type="dxa"/>
          </w:tcPr>
          <w:p w14:paraId="76D660B3" w14:textId="68ED41AF" w:rsidR="00131D09" w:rsidRPr="00EC6437" w:rsidRDefault="00EC6437" w:rsidP="00602D97">
            <w:pPr>
              <w:jc w:val="center"/>
              <w:rPr>
                <w:color w:val="FF0000"/>
                <w:lang w:val="pt-BR"/>
              </w:rPr>
            </w:pPr>
            <w:r>
              <w:rPr>
                <w:color w:val="FF0000"/>
                <w:lang w:val="pt-BR"/>
              </w:rPr>
              <w:t>100</w:t>
            </w:r>
          </w:p>
        </w:tc>
        <w:tc>
          <w:tcPr>
            <w:tcW w:w="861" w:type="dxa"/>
          </w:tcPr>
          <w:p w14:paraId="1948B974" w14:textId="50BEABAA" w:rsidR="00131D09" w:rsidRPr="00EC6437" w:rsidRDefault="00EC6437" w:rsidP="00B71A1B">
            <w:pPr>
              <w:jc w:val="center"/>
              <w:rPr>
                <w:color w:val="FF0000"/>
                <w:lang w:val="pt-BR"/>
              </w:rPr>
            </w:pPr>
            <w:r>
              <w:rPr>
                <w:color w:val="FF0000"/>
                <w:lang w:val="pt-BR"/>
              </w:rPr>
              <w:t>20</w:t>
            </w:r>
          </w:p>
        </w:tc>
      </w:tr>
      <w:tr w:rsidR="002A11B3" w:rsidRPr="00030311" w14:paraId="2906616E" w14:textId="77777777" w:rsidTr="00131D09">
        <w:trPr>
          <w:trHeight w:val="174"/>
          <w:jc w:val="center"/>
        </w:trPr>
        <w:tc>
          <w:tcPr>
            <w:tcW w:w="8173" w:type="dxa"/>
            <w:gridSpan w:val="3"/>
          </w:tcPr>
          <w:p w14:paraId="378E3B00" w14:textId="6D23A4EC" w:rsidR="002A11B3" w:rsidRPr="00131D09" w:rsidRDefault="003107A6" w:rsidP="003C12E1">
            <w:pPr>
              <w:jc w:val="both"/>
              <w:rPr>
                <w:i/>
                <w:sz w:val="20"/>
                <w:szCs w:val="20"/>
              </w:rPr>
            </w:pPr>
            <w:r w:rsidRPr="003107A6">
              <w:rPr>
                <w:b/>
              </w:rPr>
              <w:t>C</w:t>
            </w:r>
            <w:r w:rsidR="002A11B3" w:rsidRPr="003107A6">
              <w:rPr>
                <w:b/>
              </w:rPr>
              <w:t>1.</w:t>
            </w:r>
            <w:r w:rsidR="002A11B3">
              <w:rPr>
                <w:i/>
                <w:sz w:val="20"/>
                <w:szCs w:val="20"/>
              </w:rPr>
              <w:t xml:space="preserve"> </w:t>
            </w:r>
            <w:r w:rsidR="002A11B3" w:rsidRPr="002A11B3">
              <w:rPr>
                <w:b/>
              </w:rPr>
              <w:t xml:space="preserve">Valoarea contribuției din fonduri nerambursabile raportat la capacitatea de producție din surse regenerabile de energie pentru consum propriu (VSER) </w:t>
            </w:r>
          </w:p>
        </w:tc>
        <w:tc>
          <w:tcPr>
            <w:tcW w:w="779" w:type="dxa"/>
          </w:tcPr>
          <w:p w14:paraId="667A42D8" w14:textId="668BF24E" w:rsidR="002A11B3" w:rsidRPr="00C12132" w:rsidRDefault="00EC6437" w:rsidP="00602D97">
            <w:pPr>
              <w:jc w:val="center"/>
              <w:rPr>
                <w:color w:val="1F497D" w:themeColor="text2"/>
                <w:lang w:val="pt-BR"/>
              </w:rPr>
            </w:pPr>
            <w:r w:rsidRPr="00C12132">
              <w:rPr>
                <w:color w:val="1F497D" w:themeColor="text2"/>
                <w:lang w:val="pt-BR"/>
              </w:rPr>
              <w:t>40</w:t>
            </w:r>
          </w:p>
        </w:tc>
        <w:tc>
          <w:tcPr>
            <w:tcW w:w="861" w:type="dxa"/>
          </w:tcPr>
          <w:p w14:paraId="7B633C1F" w14:textId="7DF01264" w:rsidR="002A11B3" w:rsidRPr="00C12132" w:rsidRDefault="00EC6437" w:rsidP="00B71A1B">
            <w:pPr>
              <w:jc w:val="center"/>
              <w:rPr>
                <w:color w:val="1F497D" w:themeColor="text2"/>
                <w:lang w:val="pt-BR"/>
              </w:rPr>
            </w:pPr>
            <w:r w:rsidRPr="00C12132">
              <w:rPr>
                <w:color w:val="1F497D" w:themeColor="text2"/>
                <w:lang w:val="pt-BR"/>
              </w:rPr>
              <w:t>10</w:t>
            </w:r>
          </w:p>
        </w:tc>
      </w:tr>
      <w:tr w:rsidR="002A11B3" w:rsidRPr="00EC6437" w14:paraId="17823B90" w14:textId="77777777" w:rsidTr="00131D09">
        <w:trPr>
          <w:trHeight w:val="174"/>
          <w:jc w:val="center"/>
        </w:trPr>
        <w:tc>
          <w:tcPr>
            <w:tcW w:w="8173" w:type="dxa"/>
            <w:gridSpan w:val="3"/>
          </w:tcPr>
          <w:p w14:paraId="3A0191B6" w14:textId="267BFD8C" w:rsidR="002A11B3" w:rsidRDefault="002A11B3" w:rsidP="002A11B3">
            <w:pPr>
              <w:jc w:val="both"/>
              <w:rPr>
                <w:i/>
                <w:sz w:val="20"/>
                <w:szCs w:val="20"/>
              </w:rPr>
            </w:pPr>
            <w:r w:rsidRPr="002A11B3">
              <w:rPr>
                <w:i/>
                <w:sz w:val="20"/>
                <w:szCs w:val="20"/>
              </w:rPr>
              <w:t>Modalitatea de calcul:</w:t>
            </w:r>
          </w:p>
          <w:p w14:paraId="7DBAA2F2" w14:textId="1F15D528" w:rsidR="002A11B3" w:rsidRPr="002A11B3" w:rsidRDefault="002A11B3" w:rsidP="002A11B3">
            <w:pPr>
              <w:jc w:val="both"/>
              <w:rPr>
                <w:i/>
                <w:sz w:val="20"/>
                <w:szCs w:val="20"/>
              </w:rPr>
            </w:pPr>
            <m:oMathPara>
              <m:oMath>
                <m:r>
                  <w:rPr>
                    <w:rFonts w:ascii="Cambria Math" w:hAnsi="Cambria Math"/>
                  </w:rPr>
                  <m:t>VSER=</m:t>
                </m:r>
                <m:f>
                  <m:fPr>
                    <m:ctrlPr>
                      <w:ins w:id="0" w:author="Miruna Postaru" w:date="2022-07-18T12:44:00Z">
                        <w:rPr>
                          <w:rFonts w:ascii="Cambria Math" w:hAnsi="Cambria Math"/>
                          <w:i/>
                        </w:rPr>
                      </w:ins>
                    </m:ctrlPr>
                  </m:fPr>
                  <m:num>
                    <m:r>
                      <w:rPr>
                        <w:rFonts w:ascii="Cambria Math" w:hAnsi="Cambria Math"/>
                      </w:rPr>
                      <m:t>VAS</m:t>
                    </m:r>
                  </m:num>
                  <m:den>
                    <m:r>
                      <w:rPr>
                        <w:rFonts w:ascii="Cambria Math" w:hAnsi="Cambria Math"/>
                      </w:rPr>
                      <m:t>Pi</m:t>
                    </m:r>
                  </m:den>
                </m:f>
                <m:d>
                  <m:dPr>
                    <m:begChr m:val="["/>
                    <m:endChr m:val="]"/>
                    <m:ctrlPr>
                      <w:ins w:id="1" w:author="Miruna Postaru" w:date="2022-07-18T12:44:00Z">
                        <w:rPr>
                          <w:rFonts w:ascii="Cambria Math" w:hAnsi="Cambria Math"/>
                          <w:i/>
                        </w:rPr>
                      </w:ins>
                    </m:ctrlPr>
                  </m:dPr>
                  <m:e>
                    <m:r>
                      <w:rPr>
                        <w:rFonts w:ascii="Cambria Math" w:hAnsi="Cambria Math"/>
                      </w:rPr>
                      <m:t>Euro/kW instalat</m:t>
                    </m:r>
                  </m:e>
                </m:d>
              </m:oMath>
            </m:oMathPara>
          </w:p>
          <w:p w14:paraId="50617C45" w14:textId="72E96060" w:rsidR="002A11B3" w:rsidRPr="002A11B3" w:rsidRDefault="002A11B3" w:rsidP="002A11B3">
            <w:pPr>
              <w:jc w:val="both"/>
              <w:rPr>
                <w:i/>
                <w:sz w:val="20"/>
                <w:szCs w:val="20"/>
              </w:rPr>
            </w:pPr>
            <w:r w:rsidRPr="002A11B3">
              <w:rPr>
                <w:i/>
                <w:sz w:val="20"/>
                <w:szCs w:val="20"/>
              </w:rPr>
              <w:t xml:space="preserve"> Unde: </w:t>
            </w:r>
          </w:p>
          <w:p w14:paraId="46E93D21" w14:textId="77777777" w:rsidR="002A11B3" w:rsidRPr="002A11B3" w:rsidRDefault="002A11B3" w:rsidP="002A11B3">
            <w:pPr>
              <w:jc w:val="both"/>
              <w:rPr>
                <w:i/>
                <w:sz w:val="20"/>
                <w:szCs w:val="20"/>
              </w:rPr>
            </w:pPr>
            <w:r w:rsidRPr="002A11B3">
              <w:rPr>
                <w:i/>
                <w:sz w:val="20"/>
                <w:szCs w:val="20"/>
              </w:rPr>
              <w:t>- VSER – Valoarea contribuției din fonduri nerambursabile raportat la capacitatea de producție din surse regenerabile de energie pentru consum propriu, pe baza analizei energetice;</w:t>
            </w:r>
          </w:p>
          <w:p w14:paraId="7CDB0190" w14:textId="77777777" w:rsidR="002A11B3" w:rsidRPr="002A11B3" w:rsidRDefault="002A11B3" w:rsidP="002A11B3">
            <w:pPr>
              <w:jc w:val="both"/>
              <w:rPr>
                <w:i/>
                <w:sz w:val="20"/>
                <w:szCs w:val="20"/>
              </w:rPr>
            </w:pPr>
            <w:r w:rsidRPr="002A11B3">
              <w:rPr>
                <w:i/>
                <w:sz w:val="20"/>
                <w:szCs w:val="20"/>
              </w:rPr>
              <w:t>-   – cuantumul/valoarea contribuției din fonduri nerambursabile solicitată pentru proiect;</w:t>
            </w:r>
          </w:p>
          <w:p w14:paraId="78D7E4B3" w14:textId="77777777" w:rsidR="002A11B3" w:rsidRPr="002A11B3" w:rsidRDefault="002A11B3" w:rsidP="002A11B3">
            <w:pPr>
              <w:jc w:val="both"/>
              <w:rPr>
                <w:i/>
                <w:sz w:val="20"/>
                <w:szCs w:val="20"/>
              </w:rPr>
            </w:pPr>
            <w:r w:rsidRPr="002A11B3">
              <w:rPr>
                <w:i/>
                <w:sz w:val="20"/>
                <w:szCs w:val="20"/>
              </w:rPr>
              <w:tab/>
              <w:t xml:space="preserve">  – putere instalată din surse regenerabile de energie realizată prin proiectul de investiții;</w:t>
            </w:r>
          </w:p>
          <w:p w14:paraId="0D6D9CBE" w14:textId="77777777" w:rsidR="002A11B3" w:rsidRPr="002A11B3" w:rsidRDefault="002A11B3" w:rsidP="002A11B3">
            <w:pPr>
              <w:jc w:val="both"/>
              <w:rPr>
                <w:i/>
                <w:sz w:val="20"/>
                <w:szCs w:val="20"/>
              </w:rPr>
            </w:pPr>
            <w:r w:rsidRPr="002A11B3">
              <w:rPr>
                <w:i/>
                <w:sz w:val="20"/>
                <w:szCs w:val="20"/>
              </w:rPr>
              <w:lastRenderedPageBreak/>
              <w:t>Punctaj acordat:</w:t>
            </w:r>
          </w:p>
          <w:p w14:paraId="41761917" w14:textId="4122E649" w:rsidR="002A11B3" w:rsidRPr="00131D09" w:rsidRDefault="002A11B3" w:rsidP="002A11B3">
            <w:pPr>
              <w:jc w:val="both"/>
              <w:rPr>
                <w:i/>
                <w:sz w:val="20"/>
                <w:szCs w:val="20"/>
              </w:rPr>
            </w:pPr>
            <w:r w:rsidRPr="002A11B3">
              <w:rPr>
                <w:i/>
                <w:sz w:val="20"/>
                <w:szCs w:val="20"/>
              </w:rPr>
              <w:t>X = Valoarea cea mai mică a contribuției din fonduri nerambursabile solicitată raportată la capacitatea de producție din surse regenerabile de energie pentru consum propriu (Euro/kW instalat)</w:t>
            </w:r>
          </w:p>
        </w:tc>
        <w:tc>
          <w:tcPr>
            <w:tcW w:w="779" w:type="dxa"/>
          </w:tcPr>
          <w:p w14:paraId="6AAD4DB6" w14:textId="77777777" w:rsidR="002A11B3" w:rsidRPr="00C157D5" w:rsidRDefault="002A11B3" w:rsidP="00602D97">
            <w:pPr>
              <w:jc w:val="center"/>
              <w:rPr>
                <w:color w:val="1F497D" w:themeColor="text2"/>
                <w:sz w:val="20"/>
                <w:szCs w:val="20"/>
                <w:lang w:val="pt-BR"/>
              </w:rPr>
            </w:pPr>
          </w:p>
        </w:tc>
        <w:tc>
          <w:tcPr>
            <w:tcW w:w="861" w:type="dxa"/>
          </w:tcPr>
          <w:p w14:paraId="158B2E77" w14:textId="77777777" w:rsidR="002A11B3" w:rsidRPr="00C157D5" w:rsidRDefault="002A11B3" w:rsidP="00B71A1B">
            <w:pPr>
              <w:jc w:val="center"/>
              <w:rPr>
                <w:color w:val="1F497D" w:themeColor="text2"/>
                <w:sz w:val="20"/>
                <w:szCs w:val="20"/>
                <w:lang w:val="pt-BR"/>
              </w:rPr>
            </w:pPr>
          </w:p>
        </w:tc>
      </w:tr>
      <w:tr w:rsidR="002A11B3" w:rsidRPr="00030311" w14:paraId="0687A5DB" w14:textId="77777777" w:rsidTr="00131D09">
        <w:trPr>
          <w:trHeight w:val="174"/>
          <w:jc w:val="center"/>
        </w:trPr>
        <w:tc>
          <w:tcPr>
            <w:tcW w:w="8173" w:type="dxa"/>
            <w:gridSpan w:val="3"/>
          </w:tcPr>
          <w:p w14:paraId="4BA3DDD7" w14:textId="0632212F" w:rsidR="002A11B3" w:rsidRPr="00140377" w:rsidRDefault="00140377" w:rsidP="00140377">
            <w:pPr>
              <w:jc w:val="center"/>
              <w:rPr>
                <w:i/>
              </w:rPr>
            </w:pPr>
            <w:r w:rsidRPr="00140377">
              <w:rPr>
                <w:i/>
              </w:rPr>
              <w:t>VSER&gt;130%*X – 10 puncte</w:t>
            </w:r>
          </w:p>
        </w:tc>
        <w:tc>
          <w:tcPr>
            <w:tcW w:w="779" w:type="dxa"/>
          </w:tcPr>
          <w:p w14:paraId="68825E64" w14:textId="77777777" w:rsidR="002A11B3" w:rsidRPr="00C157D5" w:rsidRDefault="002A11B3" w:rsidP="00602D97">
            <w:pPr>
              <w:jc w:val="center"/>
              <w:rPr>
                <w:color w:val="1F497D" w:themeColor="text2"/>
                <w:sz w:val="20"/>
                <w:szCs w:val="20"/>
                <w:lang w:val="pt-BR"/>
              </w:rPr>
            </w:pPr>
          </w:p>
        </w:tc>
        <w:tc>
          <w:tcPr>
            <w:tcW w:w="861" w:type="dxa"/>
          </w:tcPr>
          <w:p w14:paraId="6C6C01A2" w14:textId="77777777" w:rsidR="002A11B3" w:rsidRPr="00C157D5" w:rsidRDefault="002A11B3" w:rsidP="00B71A1B">
            <w:pPr>
              <w:jc w:val="center"/>
              <w:rPr>
                <w:color w:val="1F497D" w:themeColor="text2"/>
                <w:sz w:val="20"/>
                <w:szCs w:val="20"/>
                <w:lang w:val="pt-BR"/>
              </w:rPr>
            </w:pPr>
          </w:p>
        </w:tc>
      </w:tr>
      <w:tr w:rsidR="002A11B3" w:rsidRPr="00030311" w14:paraId="083E01DF" w14:textId="77777777" w:rsidTr="00131D09">
        <w:trPr>
          <w:trHeight w:val="174"/>
          <w:jc w:val="center"/>
        </w:trPr>
        <w:tc>
          <w:tcPr>
            <w:tcW w:w="8173" w:type="dxa"/>
            <w:gridSpan w:val="3"/>
          </w:tcPr>
          <w:p w14:paraId="03336131" w14:textId="725DDAC9" w:rsidR="002A11B3" w:rsidRPr="002A11B3" w:rsidRDefault="002A11B3" w:rsidP="00140377">
            <w:pPr>
              <w:widowControl w:val="0"/>
              <w:autoSpaceDE w:val="0"/>
              <w:autoSpaceDN w:val="0"/>
              <w:jc w:val="center"/>
            </w:pPr>
            <m:oMathPara>
              <m:oMath>
                <m:r>
                  <w:rPr>
                    <w:rFonts w:ascii="Cambria Math" w:hAnsi="Cambria Math"/>
                  </w:rPr>
                  <m:t>130%*X≥VSER&gt;120%*X-</m:t>
                </m:r>
              </m:oMath>
            </m:oMathPara>
          </w:p>
        </w:tc>
        <w:tc>
          <w:tcPr>
            <w:tcW w:w="779" w:type="dxa"/>
          </w:tcPr>
          <w:p w14:paraId="65243B16" w14:textId="77777777" w:rsidR="002A11B3" w:rsidRPr="00C157D5" w:rsidRDefault="002A11B3" w:rsidP="00602D97">
            <w:pPr>
              <w:jc w:val="center"/>
              <w:rPr>
                <w:color w:val="1F497D" w:themeColor="text2"/>
                <w:sz w:val="20"/>
                <w:szCs w:val="20"/>
                <w:lang w:val="pt-BR"/>
              </w:rPr>
            </w:pPr>
          </w:p>
        </w:tc>
        <w:tc>
          <w:tcPr>
            <w:tcW w:w="861" w:type="dxa"/>
          </w:tcPr>
          <w:p w14:paraId="39FBB43B" w14:textId="77777777" w:rsidR="002A11B3" w:rsidRPr="00C157D5" w:rsidRDefault="002A11B3" w:rsidP="00B71A1B">
            <w:pPr>
              <w:jc w:val="center"/>
              <w:rPr>
                <w:color w:val="1F497D" w:themeColor="text2"/>
                <w:sz w:val="20"/>
                <w:szCs w:val="20"/>
                <w:lang w:val="pt-BR"/>
              </w:rPr>
            </w:pPr>
          </w:p>
        </w:tc>
      </w:tr>
      <w:tr w:rsidR="002A11B3" w:rsidRPr="00030311" w14:paraId="17BF72F0" w14:textId="77777777" w:rsidTr="00131D09">
        <w:trPr>
          <w:trHeight w:val="174"/>
          <w:jc w:val="center"/>
        </w:trPr>
        <w:tc>
          <w:tcPr>
            <w:tcW w:w="8173" w:type="dxa"/>
            <w:gridSpan w:val="3"/>
          </w:tcPr>
          <w:p w14:paraId="7C98F246" w14:textId="610BEB80" w:rsidR="002A11B3" w:rsidRPr="002A11B3" w:rsidRDefault="002A11B3" w:rsidP="00140377">
            <w:pPr>
              <w:jc w:val="center"/>
              <w:rPr>
                <w:i/>
                <w:sz w:val="20"/>
                <w:szCs w:val="20"/>
              </w:rPr>
            </w:pPr>
            <m:oMathPara>
              <m:oMath>
                <m:r>
                  <w:rPr>
                    <w:rFonts w:ascii="Cambria Math" w:hAnsi="Cambria Math"/>
                  </w:rPr>
                  <m:t>120%*X≥VSER&gt;110%*X-25p;</m:t>
                </m:r>
              </m:oMath>
            </m:oMathPara>
          </w:p>
        </w:tc>
        <w:tc>
          <w:tcPr>
            <w:tcW w:w="779" w:type="dxa"/>
          </w:tcPr>
          <w:p w14:paraId="12935E0B" w14:textId="77777777" w:rsidR="002A11B3" w:rsidRPr="00C157D5" w:rsidRDefault="002A11B3" w:rsidP="00602D97">
            <w:pPr>
              <w:jc w:val="center"/>
              <w:rPr>
                <w:color w:val="1F497D" w:themeColor="text2"/>
                <w:sz w:val="20"/>
                <w:szCs w:val="20"/>
                <w:lang w:val="pt-BR"/>
              </w:rPr>
            </w:pPr>
          </w:p>
        </w:tc>
        <w:tc>
          <w:tcPr>
            <w:tcW w:w="861" w:type="dxa"/>
          </w:tcPr>
          <w:p w14:paraId="3A8B9427" w14:textId="77777777" w:rsidR="002A11B3" w:rsidRPr="00C157D5" w:rsidRDefault="002A11B3" w:rsidP="00B71A1B">
            <w:pPr>
              <w:jc w:val="center"/>
              <w:rPr>
                <w:color w:val="1F497D" w:themeColor="text2"/>
                <w:sz w:val="20"/>
                <w:szCs w:val="20"/>
                <w:lang w:val="pt-BR"/>
              </w:rPr>
            </w:pPr>
          </w:p>
        </w:tc>
      </w:tr>
      <w:tr w:rsidR="002A11B3" w:rsidRPr="00030311" w14:paraId="49AE793C" w14:textId="77777777" w:rsidTr="00131D09">
        <w:trPr>
          <w:trHeight w:val="174"/>
          <w:jc w:val="center"/>
        </w:trPr>
        <w:tc>
          <w:tcPr>
            <w:tcW w:w="8173" w:type="dxa"/>
            <w:gridSpan w:val="3"/>
          </w:tcPr>
          <w:p w14:paraId="1A15753D" w14:textId="0C4F95A9" w:rsidR="002A11B3" w:rsidRPr="00FC672C" w:rsidRDefault="002A11B3" w:rsidP="00140377">
            <w:pPr>
              <w:widowControl w:val="0"/>
              <w:autoSpaceDE w:val="0"/>
              <w:autoSpaceDN w:val="0"/>
              <w:jc w:val="center"/>
            </w:pPr>
            <m:oMathPara>
              <m:oMath>
                <m:r>
                  <w:rPr>
                    <w:rFonts w:ascii="Cambria Math" w:hAnsi="Cambria Math"/>
                  </w:rPr>
                  <m:t>110%*X≥VSER&gt;100%*X-30p;</m:t>
                </m:r>
              </m:oMath>
            </m:oMathPara>
          </w:p>
          <w:p w14:paraId="1799D170" w14:textId="178CC697" w:rsidR="002A11B3" w:rsidRPr="00131D09" w:rsidRDefault="002A11B3" w:rsidP="00140377">
            <w:pPr>
              <w:jc w:val="center"/>
              <w:rPr>
                <w:i/>
                <w:sz w:val="20"/>
                <w:szCs w:val="20"/>
              </w:rPr>
            </w:pPr>
          </w:p>
        </w:tc>
        <w:tc>
          <w:tcPr>
            <w:tcW w:w="779" w:type="dxa"/>
          </w:tcPr>
          <w:p w14:paraId="0304795A" w14:textId="77777777" w:rsidR="002A11B3" w:rsidRPr="00C157D5" w:rsidRDefault="002A11B3" w:rsidP="00602D97">
            <w:pPr>
              <w:jc w:val="center"/>
              <w:rPr>
                <w:color w:val="1F497D" w:themeColor="text2"/>
                <w:sz w:val="20"/>
                <w:szCs w:val="20"/>
                <w:lang w:val="pt-BR"/>
              </w:rPr>
            </w:pPr>
          </w:p>
        </w:tc>
        <w:tc>
          <w:tcPr>
            <w:tcW w:w="861" w:type="dxa"/>
          </w:tcPr>
          <w:p w14:paraId="5DB025FE" w14:textId="77777777" w:rsidR="002A11B3" w:rsidRPr="00C157D5" w:rsidRDefault="002A11B3" w:rsidP="00B71A1B">
            <w:pPr>
              <w:jc w:val="center"/>
              <w:rPr>
                <w:color w:val="1F497D" w:themeColor="text2"/>
                <w:sz w:val="20"/>
                <w:szCs w:val="20"/>
                <w:lang w:val="pt-BR"/>
              </w:rPr>
            </w:pPr>
          </w:p>
        </w:tc>
      </w:tr>
      <w:tr w:rsidR="002A11B3" w:rsidRPr="00030311" w14:paraId="5F5E7429" w14:textId="77777777" w:rsidTr="00131D09">
        <w:trPr>
          <w:trHeight w:val="174"/>
          <w:jc w:val="center"/>
        </w:trPr>
        <w:tc>
          <w:tcPr>
            <w:tcW w:w="8173" w:type="dxa"/>
            <w:gridSpan w:val="3"/>
          </w:tcPr>
          <w:p w14:paraId="15BC9CCB" w14:textId="5C8BCC18" w:rsidR="002A11B3" w:rsidRPr="00FC672C" w:rsidRDefault="002A11B3" w:rsidP="00140377">
            <w:pPr>
              <w:widowControl w:val="0"/>
              <w:autoSpaceDE w:val="0"/>
              <w:autoSpaceDN w:val="0"/>
              <w:ind w:left="720"/>
              <w:jc w:val="center"/>
            </w:pPr>
            <m:oMathPara>
              <m:oMath>
                <m:r>
                  <w:rPr>
                    <w:rFonts w:ascii="Cambria Math" w:hAnsi="Cambria Math"/>
                  </w:rPr>
                  <m:t>VSER=X-40p</m:t>
                </m:r>
              </m:oMath>
            </m:oMathPara>
          </w:p>
          <w:p w14:paraId="758BBCF5" w14:textId="5F8ED44D" w:rsidR="002A11B3" w:rsidRPr="00131D09" w:rsidRDefault="002A11B3" w:rsidP="00140377">
            <w:pPr>
              <w:jc w:val="center"/>
              <w:rPr>
                <w:i/>
                <w:sz w:val="20"/>
                <w:szCs w:val="20"/>
              </w:rPr>
            </w:pPr>
          </w:p>
        </w:tc>
        <w:tc>
          <w:tcPr>
            <w:tcW w:w="779" w:type="dxa"/>
          </w:tcPr>
          <w:p w14:paraId="0CDCF187" w14:textId="77777777" w:rsidR="002A11B3" w:rsidRPr="00C157D5" w:rsidRDefault="002A11B3" w:rsidP="00602D97">
            <w:pPr>
              <w:jc w:val="center"/>
              <w:rPr>
                <w:color w:val="1F497D" w:themeColor="text2"/>
                <w:sz w:val="20"/>
                <w:szCs w:val="20"/>
                <w:lang w:val="pt-BR"/>
              </w:rPr>
            </w:pPr>
          </w:p>
        </w:tc>
        <w:tc>
          <w:tcPr>
            <w:tcW w:w="861" w:type="dxa"/>
          </w:tcPr>
          <w:p w14:paraId="132A7886" w14:textId="77777777" w:rsidR="002A11B3" w:rsidRPr="00C157D5" w:rsidRDefault="002A11B3" w:rsidP="00B71A1B">
            <w:pPr>
              <w:jc w:val="center"/>
              <w:rPr>
                <w:color w:val="1F497D" w:themeColor="text2"/>
                <w:sz w:val="20"/>
                <w:szCs w:val="20"/>
                <w:lang w:val="pt-BR"/>
              </w:rPr>
            </w:pPr>
          </w:p>
        </w:tc>
      </w:tr>
      <w:tr w:rsidR="002A11B3" w:rsidRPr="00030311" w14:paraId="03467D67" w14:textId="77777777" w:rsidTr="00131D09">
        <w:trPr>
          <w:trHeight w:val="174"/>
          <w:jc w:val="center"/>
        </w:trPr>
        <w:tc>
          <w:tcPr>
            <w:tcW w:w="8173" w:type="dxa"/>
            <w:gridSpan w:val="3"/>
          </w:tcPr>
          <w:p w14:paraId="37D186F4" w14:textId="0704F17D" w:rsidR="002A11B3" w:rsidRPr="002A11B3" w:rsidRDefault="003107A6" w:rsidP="003C12E1">
            <w:pPr>
              <w:jc w:val="both"/>
              <w:rPr>
                <w:b/>
              </w:rPr>
            </w:pPr>
            <w:r>
              <w:rPr>
                <w:b/>
              </w:rPr>
              <w:t>C</w:t>
            </w:r>
            <w:r w:rsidR="002A11B3" w:rsidRPr="002A11B3">
              <w:rPr>
                <w:b/>
              </w:rPr>
              <w:t xml:space="preserve">2. Reducerea emisiilor de gaze cu efect de seră  </w:t>
            </w:r>
          </w:p>
        </w:tc>
        <w:tc>
          <w:tcPr>
            <w:tcW w:w="779" w:type="dxa"/>
          </w:tcPr>
          <w:p w14:paraId="7C3301FF" w14:textId="434A1148" w:rsidR="002A11B3" w:rsidRPr="00C12132" w:rsidRDefault="00C12132" w:rsidP="00602D97">
            <w:pPr>
              <w:jc w:val="center"/>
              <w:rPr>
                <w:color w:val="1F497D" w:themeColor="text2"/>
                <w:lang w:val="pt-BR"/>
              </w:rPr>
            </w:pPr>
            <w:r w:rsidRPr="00C12132">
              <w:rPr>
                <w:color w:val="1F497D" w:themeColor="text2"/>
                <w:lang w:val="pt-BR"/>
              </w:rPr>
              <w:t>40</w:t>
            </w:r>
          </w:p>
        </w:tc>
        <w:tc>
          <w:tcPr>
            <w:tcW w:w="861" w:type="dxa"/>
          </w:tcPr>
          <w:p w14:paraId="4BE09F27" w14:textId="271FDEC7" w:rsidR="002A11B3" w:rsidRPr="00C12132" w:rsidRDefault="00C12132" w:rsidP="00B71A1B">
            <w:pPr>
              <w:jc w:val="center"/>
              <w:rPr>
                <w:color w:val="1F497D" w:themeColor="text2"/>
                <w:lang w:val="pt-BR"/>
              </w:rPr>
            </w:pPr>
            <w:r w:rsidRPr="00C12132">
              <w:rPr>
                <w:color w:val="1F497D" w:themeColor="text2"/>
                <w:lang w:val="pt-BR"/>
              </w:rPr>
              <w:t>10</w:t>
            </w:r>
          </w:p>
        </w:tc>
      </w:tr>
      <w:tr w:rsidR="002A11B3" w:rsidRPr="00030311" w14:paraId="3F339938" w14:textId="77777777" w:rsidTr="00131D09">
        <w:trPr>
          <w:trHeight w:val="174"/>
          <w:jc w:val="center"/>
        </w:trPr>
        <w:tc>
          <w:tcPr>
            <w:tcW w:w="8173" w:type="dxa"/>
            <w:gridSpan w:val="3"/>
          </w:tcPr>
          <w:p w14:paraId="15C804DB" w14:textId="77777777" w:rsidR="00C3460F" w:rsidRPr="00C3460F" w:rsidRDefault="00C3460F" w:rsidP="00C3460F">
            <w:pPr>
              <w:jc w:val="both"/>
              <w:rPr>
                <w:i/>
                <w:sz w:val="20"/>
                <w:szCs w:val="20"/>
              </w:rPr>
            </w:pPr>
            <w:r w:rsidRPr="00C3460F">
              <w:rPr>
                <w:i/>
                <w:sz w:val="20"/>
                <w:szCs w:val="20"/>
              </w:rPr>
              <w:t>Modalitatea de calcul:</w:t>
            </w:r>
          </w:p>
          <w:p w14:paraId="356F094B" w14:textId="660AB2D3" w:rsidR="00C3460F" w:rsidRPr="00C3460F" w:rsidRDefault="00C3460F" w:rsidP="00C3460F">
            <w:pPr>
              <w:jc w:val="both"/>
              <w:rPr>
                <w:i/>
                <w:sz w:val="20"/>
                <w:szCs w:val="20"/>
              </w:rPr>
            </w:pPr>
            <w:r w:rsidRPr="00C3460F">
              <w:rPr>
                <w:i/>
                <w:sz w:val="20"/>
                <w:szCs w:val="20"/>
              </w:rPr>
              <w:t xml:space="preserve"> </w:t>
            </w:r>
            <m:oMath>
              <m:r>
                <w:rPr>
                  <w:rFonts w:ascii="Cambria Math" w:hAnsi="Cambria Math"/>
                </w:rPr>
                <m:t>RGES=</m:t>
              </m:r>
              <m:f>
                <m:fPr>
                  <m:ctrlPr>
                    <w:ins w:id="2" w:author="Miruna Postaru" w:date="2022-07-18T12:44:00Z">
                      <w:rPr>
                        <w:rFonts w:ascii="Cambria Math" w:hAnsi="Cambria Math"/>
                        <w:i/>
                      </w:rPr>
                    </w:ins>
                  </m:ctrlPr>
                </m:fPr>
                <m:num>
                  <m:r>
                    <w:rPr>
                      <w:rFonts w:ascii="Cambria Math" w:hAnsi="Cambria Math"/>
                    </w:rPr>
                    <m:t>GESr-GES1</m:t>
                  </m:r>
                </m:num>
                <m:den>
                  <m:r>
                    <w:rPr>
                      <w:rFonts w:ascii="Cambria Math" w:hAnsi="Cambria Math"/>
                    </w:rPr>
                    <m:t>GESr</m:t>
                  </m:r>
                </m:den>
              </m:f>
              <m:d>
                <m:dPr>
                  <m:begChr m:val="["/>
                  <m:endChr m:val="]"/>
                  <m:ctrlPr>
                    <w:ins w:id="3" w:author="Miruna Postaru" w:date="2022-07-18T12:44:00Z">
                      <w:rPr>
                        <w:rFonts w:ascii="Cambria Math" w:hAnsi="Cambria Math"/>
                        <w:i/>
                      </w:rPr>
                    </w:ins>
                  </m:ctrlPr>
                </m:dPr>
                <m:e>
                  <m:r>
                    <w:rPr>
                      <w:rFonts w:ascii="Cambria Math" w:hAnsi="Cambria Math"/>
                    </w:rPr>
                    <m:t>%</m:t>
                  </m:r>
                </m:e>
              </m:d>
              <m:d>
                <m:dPr>
                  <m:begChr m:val="["/>
                  <m:endChr m:val="]"/>
                  <m:ctrlPr>
                    <w:ins w:id="4" w:author="Miruna Postaru" w:date="2022-07-18T12:44:00Z">
                      <w:rPr>
                        <w:rFonts w:ascii="Cambria Math" w:hAnsi="Cambria Math"/>
                        <w:i/>
                      </w:rPr>
                    </w:ins>
                  </m:ctrlPr>
                </m:dPr>
                <m:e>
                  <m:sSub>
                    <m:sSubPr>
                      <m:ctrlPr>
                        <w:ins w:id="5" w:author="Miruna Postaru" w:date="2022-07-18T12:44:00Z">
                          <w:rPr>
                            <w:rFonts w:ascii="Cambria Math" w:hAnsi="Cambria Math"/>
                            <w:i/>
                          </w:rPr>
                        </w:ins>
                      </m:ctrlPr>
                    </m:sSubPr>
                    <m:e>
                      <m:r>
                        <w:rPr>
                          <w:rFonts w:ascii="Cambria Math" w:hAnsi="Cambria Math"/>
                        </w:rPr>
                        <m:t>t</m:t>
                      </m:r>
                    </m:e>
                    <m:sub>
                      <m:r>
                        <w:rPr>
                          <w:rFonts w:ascii="Cambria Math" w:hAnsi="Cambria Math"/>
                        </w:rPr>
                        <m:t>CO2</m:t>
                      </m:r>
                    </m:sub>
                  </m:sSub>
                </m:e>
              </m:d>
            </m:oMath>
          </w:p>
          <w:p w14:paraId="7FC463E0" w14:textId="77777777" w:rsidR="00C3460F" w:rsidRPr="00C3460F" w:rsidRDefault="00C3460F" w:rsidP="00C3460F">
            <w:pPr>
              <w:jc w:val="both"/>
              <w:rPr>
                <w:i/>
                <w:sz w:val="20"/>
                <w:szCs w:val="20"/>
              </w:rPr>
            </w:pPr>
            <w:r w:rsidRPr="00C3460F">
              <w:rPr>
                <w:i/>
                <w:sz w:val="20"/>
                <w:szCs w:val="20"/>
              </w:rPr>
              <w:t>Unde:</w:t>
            </w:r>
          </w:p>
          <w:p w14:paraId="2C387C37" w14:textId="77777777" w:rsidR="00C3460F" w:rsidRPr="00C3460F" w:rsidRDefault="00C3460F" w:rsidP="00C3460F">
            <w:pPr>
              <w:jc w:val="both"/>
              <w:rPr>
                <w:i/>
                <w:sz w:val="20"/>
                <w:szCs w:val="20"/>
              </w:rPr>
            </w:pPr>
            <w:r w:rsidRPr="00C3460F">
              <w:rPr>
                <w:i/>
                <w:sz w:val="20"/>
                <w:szCs w:val="20"/>
              </w:rPr>
              <w:t xml:space="preserve">  – reducerea emisiilor de gaze cu efect de seră, ca urmare a implementării proiectului de investiții, pe baza analizei energetice;</w:t>
            </w:r>
          </w:p>
          <w:p w14:paraId="0E021CEE" w14:textId="77777777" w:rsidR="00C3460F" w:rsidRPr="00C3460F" w:rsidRDefault="00C3460F" w:rsidP="00C3460F">
            <w:pPr>
              <w:jc w:val="both"/>
              <w:rPr>
                <w:i/>
                <w:sz w:val="20"/>
                <w:szCs w:val="20"/>
              </w:rPr>
            </w:pPr>
            <w:r w:rsidRPr="00C3460F">
              <w:rPr>
                <w:i/>
                <w:sz w:val="20"/>
                <w:szCs w:val="20"/>
              </w:rPr>
              <w:t xml:space="preserve">   – emisii de gaze cu efect de seră, exprimat în   pentru anul de referință (2021), fără implementarea proiectului;</w:t>
            </w:r>
          </w:p>
          <w:p w14:paraId="4303DDFB" w14:textId="021C8CDD" w:rsidR="002A11B3" w:rsidRPr="00131D09" w:rsidRDefault="00C3460F" w:rsidP="00C3460F">
            <w:pPr>
              <w:jc w:val="both"/>
              <w:rPr>
                <w:i/>
                <w:sz w:val="20"/>
                <w:szCs w:val="20"/>
              </w:rPr>
            </w:pPr>
            <w:r w:rsidRPr="00C3460F">
              <w:rPr>
                <w:i/>
                <w:sz w:val="20"/>
                <w:szCs w:val="20"/>
              </w:rPr>
              <w:t xml:space="preserve">  – emisii de gaze cu efect de seră, exprimat în  , pentru primul an calendaristic după realizarea proiectului</w:t>
            </w:r>
          </w:p>
        </w:tc>
        <w:tc>
          <w:tcPr>
            <w:tcW w:w="779" w:type="dxa"/>
          </w:tcPr>
          <w:p w14:paraId="0667B550" w14:textId="77777777" w:rsidR="002A11B3" w:rsidRPr="00C157D5" w:rsidRDefault="002A11B3" w:rsidP="00602D97">
            <w:pPr>
              <w:jc w:val="center"/>
              <w:rPr>
                <w:color w:val="1F497D" w:themeColor="text2"/>
                <w:sz w:val="20"/>
                <w:szCs w:val="20"/>
                <w:lang w:val="pt-BR"/>
              </w:rPr>
            </w:pPr>
          </w:p>
        </w:tc>
        <w:tc>
          <w:tcPr>
            <w:tcW w:w="861" w:type="dxa"/>
          </w:tcPr>
          <w:p w14:paraId="53A36A58" w14:textId="77777777" w:rsidR="002A11B3" w:rsidRPr="00C157D5" w:rsidRDefault="002A11B3" w:rsidP="00B71A1B">
            <w:pPr>
              <w:jc w:val="center"/>
              <w:rPr>
                <w:color w:val="1F497D" w:themeColor="text2"/>
                <w:sz w:val="20"/>
                <w:szCs w:val="20"/>
                <w:lang w:val="pt-BR"/>
              </w:rPr>
            </w:pPr>
          </w:p>
        </w:tc>
      </w:tr>
      <w:tr w:rsidR="00C3460F" w:rsidRPr="00030311" w14:paraId="744F10BB" w14:textId="77777777" w:rsidTr="00131D09">
        <w:trPr>
          <w:trHeight w:val="174"/>
          <w:jc w:val="center"/>
        </w:trPr>
        <w:tc>
          <w:tcPr>
            <w:tcW w:w="8173" w:type="dxa"/>
            <w:gridSpan w:val="3"/>
          </w:tcPr>
          <w:p w14:paraId="1C6D8AF8" w14:textId="48B86073" w:rsidR="00C3460F" w:rsidRPr="003107A6" w:rsidRDefault="003107A6" w:rsidP="003C12E1">
            <w:pPr>
              <w:jc w:val="both"/>
              <w:rPr>
                <w:i/>
                <w:sz w:val="20"/>
                <w:szCs w:val="20"/>
              </w:rPr>
            </w:pPr>
            <m:oMathPara>
              <m:oMath>
                <m:r>
                  <w:rPr>
                    <w:rFonts w:ascii="Cambria Math" w:hAnsi="Cambria Math"/>
                  </w:rPr>
                  <m:t>RGES≤30%-10 p;</m:t>
                </m:r>
              </m:oMath>
            </m:oMathPara>
          </w:p>
        </w:tc>
        <w:tc>
          <w:tcPr>
            <w:tcW w:w="779" w:type="dxa"/>
          </w:tcPr>
          <w:p w14:paraId="3179129A" w14:textId="77777777" w:rsidR="00C3460F" w:rsidRPr="00C157D5" w:rsidRDefault="00C3460F" w:rsidP="00602D97">
            <w:pPr>
              <w:jc w:val="center"/>
              <w:rPr>
                <w:color w:val="1F497D" w:themeColor="text2"/>
                <w:sz w:val="20"/>
                <w:szCs w:val="20"/>
                <w:lang w:val="pt-BR"/>
              </w:rPr>
            </w:pPr>
          </w:p>
        </w:tc>
        <w:tc>
          <w:tcPr>
            <w:tcW w:w="861" w:type="dxa"/>
          </w:tcPr>
          <w:p w14:paraId="0CCB74DE" w14:textId="77777777" w:rsidR="00C3460F" w:rsidRPr="00C157D5" w:rsidRDefault="00C3460F" w:rsidP="00B71A1B">
            <w:pPr>
              <w:jc w:val="center"/>
              <w:rPr>
                <w:color w:val="1F497D" w:themeColor="text2"/>
                <w:sz w:val="20"/>
                <w:szCs w:val="20"/>
                <w:lang w:val="pt-BR"/>
              </w:rPr>
            </w:pPr>
          </w:p>
        </w:tc>
      </w:tr>
      <w:tr w:rsidR="00C3460F" w:rsidRPr="00030311" w14:paraId="7D99359A" w14:textId="77777777" w:rsidTr="00131D09">
        <w:trPr>
          <w:trHeight w:val="174"/>
          <w:jc w:val="center"/>
        </w:trPr>
        <w:tc>
          <w:tcPr>
            <w:tcW w:w="8173" w:type="dxa"/>
            <w:gridSpan w:val="3"/>
          </w:tcPr>
          <w:p w14:paraId="6A481884" w14:textId="03046A0A" w:rsidR="00C3460F" w:rsidRPr="003107A6" w:rsidRDefault="003107A6" w:rsidP="003C12E1">
            <w:pPr>
              <w:jc w:val="both"/>
              <w:rPr>
                <w:i/>
                <w:sz w:val="20"/>
                <w:szCs w:val="20"/>
              </w:rPr>
            </w:pPr>
            <m:oMathPara>
              <m:oMath>
                <m:r>
                  <w:rPr>
                    <w:rFonts w:ascii="Cambria Math" w:hAnsi="Cambria Math"/>
                  </w:rPr>
                  <m:t>30%&lt;RGES≤40%-20p</m:t>
                </m:r>
              </m:oMath>
            </m:oMathPara>
          </w:p>
        </w:tc>
        <w:tc>
          <w:tcPr>
            <w:tcW w:w="779" w:type="dxa"/>
          </w:tcPr>
          <w:p w14:paraId="6AE16541" w14:textId="77777777" w:rsidR="00C3460F" w:rsidRPr="00C157D5" w:rsidRDefault="00C3460F" w:rsidP="00602D97">
            <w:pPr>
              <w:jc w:val="center"/>
              <w:rPr>
                <w:color w:val="1F497D" w:themeColor="text2"/>
                <w:sz w:val="20"/>
                <w:szCs w:val="20"/>
                <w:lang w:val="pt-BR"/>
              </w:rPr>
            </w:pPr>
          </w:p>
        </w:tc>
        <w:tc>
          <w:tcPr>
            <w:tcW w:w="861" w:type="dxa"/>
          </w:tcPr>
          <w:p w14:paraId="63F65EA1" w14:textId="77777777" w:rsidR="00C3460F" w:rsidRPr="00C157D5" w:rsidRDefault="00C3460F" w:rsidP="00B71A1B">
            <w:pPr>
              <w:jc w:val="center"/>
              <w:rPr>
                <w:color w:val="1F497D" w:themeColor="text2"/>
                <w:sz w:val="20"/>
                <w:szCs w:val="20"/>
                <w:lang w:val="pt-BR"/>
              </w:rPr>
            </w:pPr>
          </w:p>
        </w:tc>
      </w:tr>
      <w:tr w:rsidR="00C3460F" w:rsidRPr="00030311" w14:paraId="634AF3A3" w14:textId="77777777" w:rsidTr="00131D09">
        <w:trPr>
          <w:trHeight w:val="174"/>
          <w:jc w:val="center"/>
        </w:trPr>
        <w:tc>
          <w:tcPr>
            <w:tcW w:w="8173" w:type="dxa"/>
            <w:gridSpan w:val="3"/>
          </w:tcPr>
          <w:p w14:paraId="11D81FBA" w14:textId="2E481DCB" w:rsidR="00C3460F" w:rsidRPr="003107A6" w:rsidRDefault="003107A6" w:rsidP="003C12E1">
            <w:pPr>
              <w:jc w:val="both"/>
              <w:rPr>
                <w:i/>
                <w:sz w:val="20"/>
                <w:szCs w:val="20"/>
              </w:rPr>
            </w:pPr>
            <m:oMathPara>
              <m:oMath>
                <m:r>
                  <w:rPr>
                    <w:rFonts w:ascii="Cambria Math" w:hAnsi="Cambria Math"/>
                  </w:rPr>
                  <m:t>40%&lt;RGES≤50%-30p;</m:t>
                </m:r>
              </m:oMath>
            </m:oMathPara>
          </w:p>
        </w:tc>
        <w:tc>
          <w:tcPr>
            <w:tcW w:w="779" w:type="dxa"/>
          </w:tcPr>
          <w:p w14:paraId="2B45D67F" w14:textId="77777777" w:rsidR="00C3460F" w:rsidRPr="00C157D5" w:rsidRDefault="00C3460F" w:rsidP="00602D97">
            <w:pPr>
              <w:jc w:val="center"/>
              <w:rPr>
                <w:color w:val="1F497D" w:themeColor="text2"/>
                <w:sz w:val="20"/>
                <w:szCs w:val="20"/>
                <w:lang w:val="pt-BR"/>
              </w:rPr>
            </w:pPr>
          </w:p>
        </w:tc>
        <w:tc>
          <w:tcPr>
            <w:tcW w:w="861" w:type="dxa"/>
          </w:tcPr>
          <w:p w14:paraId="31429B42" w14:textId="77777777" w:rsidR="00C3460F" w:rsidRPr="00C157D5" w:rsidRDefault="00C3460F" w:rsidP="00B71A1B">
            <w:pPr>
              <w:jc w:val="center"/>
              <w:rPr>
                <w:color w:val="1F497D" w:themeColor="text2"/>
                <w:sz w:val="20"/>
                <w:szCs w:val="20"/>
                <w:lang w:val="pt-BR"/>
              </w:rPr>
            </w:pPr>
          </w:p>
        </w:tc>
      </w:tr>
      <w:tr w:rsidR="00C3460F" w:rsidRPr="00030311" w14:paraId="73402D47" w14:textId="77777777" w:rsidTr="00131D09">
        <w:trPr>
          <w:trHeight w:val="174"/>
          <w:jc w:val="center"/>
        </w:trPr>
        <w:tc>
          <w:tcPr>
            <w:tcW w:w="8173" w:type="dxa"/>
            <w:gridSpan w:val="3"/>
          </w:tcPr>
          <w:p w14:paraId="4A473058" w14:textId="7005EF9C" w:rsidR="00C3460F" w:rsidRPr="003107A6" w:rsidRDefault="003107A6" w:rsidP="003C12E1">
            <w:pPr>
              <w:jc w:val="both"/>
              <w:rPr>
                <w:i/>
                <w:sz w:val="20"/>
                <w:szCs w:val="20"/>
              </w:rPr>
            </w:pPr>
            <m:oMathPara>
              <m:oMath>
                <m:r>
                  <w:rPr>
                    <w:rFonts w:ascii="Cambria Math" w:hAnsi="Cambria Math"/>
                  </w:rPr>
                  <m:t>RCE&gt;50%-40 p;</m:t>
                </m:r>
              </m:oMath>
            </m:oMathPara>
          </w:p>
        </w:tc>
        <w:tc>
          <w:tcPr>
            <w:tcW w:w="779" w:type="dxa"/>
          </w:tcPr>
          <w:p w14:paraId="28167E01" w14:textId="77777777" w:rsidR="00C3460F" w:rsidRPr="00C157D5" w:rsidRDefault="00C3460F" w:rsidP="00602D97">
            <w:pPr>
              <w:jc w:val="center"/>
              <w:rPr>
                <w:color w:val="1F497D" w:themeColor="text2"/>
                <w:sz w:val="20"/>
                <w:szCs w:val="20"/>
                <w:lang w:val="pt-BR"/>
              </w:rPr>
            </w:pPr>
          </w:p>
        </w:tc>
        <w:tc>
          <w:tcPr>
            <w:tcW w:w="861" w:type="dxa"/>
          </w:tcPr>
          <w:p w14:paraId="01ECC4A2" w14:textId="77777777" w:rsidR="00C3460F" w:rsidRPr="00C157D5" w:rsidRDefault="00C3460F" w:rsidP="00B71A1B">
            <w:pPr>
              <w:jc w:val="center"/>
              <w:rPr>
                <w:color w:val="1F497D" w:themeColor="text2"/>
                <w:sz w:val="20"/>
                <w:szCs w:val="20"/>
                <w:lang w:val="pt-BR"/>
              </w:rPr>
            </w:pPr>
          </w:p>
        </w:tc>
      </w:tr>
      <w:tr w:rsidR="00C3460F" w:rsidRPr="00030311" w14:paraId="12EDF577" w14:textId="77777777" w:rsidTr="00131D09">
        <w:trPr>
          <w:trHeight w:val="174"/>
          <w:jc w:val="center"/>
        </w:trPr>
        <w:tc>
          <w:tcPr>
            <w:tcW w:w="8173" w:type="dxa"/>
            <w:gridSpan w:val="3"/>
          </w:tcPr>
          <w:p w14:paraId="2EC99A13" w14:textId="531B02D7" w:rsidR="00C3460F" w:rsidRPr="003107A6" w:rsidRDefault="003107A6" w:rsidP="003C12E1">
            <w:pPr>
              <w:jc w:val="both"/>
              <w:rPr>
                <w:b/>
              </w:rPr>
            </w:pPr>
            <w:r w:rsidRPr="003107A6">
              <w:rPr>
                <w:b/>
              </w:rPr>
              <w:t>C3. Modificarea ratei profitului operațional aferent anului 2021 in raport cu anul 2020 ținând cont de valorile rezultatului obținut pe baza situațiilor financiare depuse la unitățile teritoriale ale Ministerului Finanțelor</w:t>
            </w:r>
          </w:p>
        </w:tc>
        <w:tc>
          <w:tcPr>
            <w:tcW w:w="779" w:type="dxa"/>
          </w:tcPr>
          <w:p w14:paraId="07288700" w14:textId="08E8A596" w:rsidR="00C3460F" w:rsidRPr="00C12132" w:rsidRDefault="00C12132" w:rsidP="00602D97">
            <w:pPr>
              <w:jc w:val="center"/>
              <w:rPr>
                <w:color w:val="1F497D" w:themeColor="text2"/>
                <w:lang w:val="pt-BR"/>
              </w:rPr>
            </w:pPr>
            <w:r w:rsidRPr="00C12132">
              <w:rPr>
                <w:color w:val="1F497D" w:themeColor="text2"/>
                <w:lang w:val="pt-BR"/>
              </w:rPr>
              <w:t>10</w:t>
            </w:r>
          </w:p>
        </w:tc>
        <w:tc>
          <w:tcPr>
            <w:tcW w:w="861" w:type="dxa"/>
          </w:tcPr>
          <w:p w14:paraId="38CFB20A" w14:textId="602516E0" w:rsidR="00C3460F" w:rsidRPr="00C12132" w:rsidRDefault="00C12132" w:rsidP="00B71A1B">
            <w:pPr>
              <w:jc w:val="center"/>
              <w:rPr>
                <w:color w:val="1F497D" w:themeColor="text2"/>
                <w:lang w:val="pt-BR"/>
              </w:rPr>
            </w:pPr>
            <w:r w:rsidRPr="00C12132">
              <w:rPr>
                <w:color w:val="1F497D" w:themeColor="text2"/>
                <w:lang w:val="pt-BR"/>
              </w:rPr>
              <w:t>0</w:t>
            </w:r>
          </w:p>
        </w:tc>
      </w:tr>
      <w:tr w:rsidR="00C3460F" w:rsidRPr="00030311" w14:paraId="23957CB7" w14:textId="77777777" w:rsidTr="00131D09">
        <w:trPr>
          <w:trHeight w:val="174"/>
          <w:jc w:val="center"/>
        </w:trPr>
        <w:tc>
          <w:tcPr>
            <w:tcW w:w="8173" w:type="dxa"/>
            <w:gridSpan w:val="3"/>
          </w:tcPr>
          <w:p w14:paraId="679CF244" w14:textId="77777777" w:rsidR="003107A6" w:rsidRPr="003107A6" w:rsidRDefault="003107A6" w:rsidP="003107A6">
            <w:pPr>
              <w:ind w:left="720"/>
              <w:jc w:val="both"/>
              <w:rPr>
                <w:rFonts w:eastAsia="SimSun"/>
                <w:noProof w:val="0"/>
                <w:lang w:eastAsia="zh-CN"/>
              </w:rPr>
            </w:pPr>
            <w:r w:rsidRPr="003107A6">
              <w:rPr>
                <w:rFonts w:eastAsia="SimSun"/>
                <w:noProof w:val="0"/>
                <w:lang w:eastAsia="zh-CN"/>
              </w:rPr>
              <w:t>Se determină cu formula de calcul:</w:t>
            </w:r>
          </w:p>
          <w:p w14:paraId="0B06FA3E" w14:textId="00002B98" w:rsidR="003107A6" w:rsidRPr="003107A6" w:rsidRDefault="003107A6" w:rsidP="003107A6">
            <w:pPr>
              <w:ind w:left="720"/>
              <w:jc w:val="both"/>
              <w:rPr>
                <w:rFonts w:eastAsia="SimSun"/>
                <w:noProof w:val="0"/>
                <w:lang w:eastAsia="zh-CN"/>
              </w:rPr>
            </w:pPr>
            <m:oMathPara>
              <m:oMath>
                <m:r>
                  <w:rPr>
                    <w:rFonts w:ascii="Cambria Math" w:eastAsia="SimSun" w:hAnsi="Cambria Math"/>
                    <w:lang w:eastAsia="zh-CN"/>
                  </w:rPr>
                  <m:t>∆</m:t>
                </m:r>
                <m:sSub>
                  <m:sSubPr>
                    <m:ctrlPr>
                      <w:ins w:id="6" w:author="Miruna Postaru" w:date="2022-07-18T12:44:00Z">
                        <w:rPr>
                          <w:rFonts w:ascii="Cambria Math" w:eastAsia="SimSun" w:hAnsi="Cambria Math"/>
                          <w:i/>
                          <w:lang w:eastAsia="zh-CN"/>
                        </w:rPr>
                      </w:ins>
                    </m:ctrlPr>
                  </m:sSubPr>
                  <m:e>
                    <m:r>
                      <w:rPr>
                        <w:rFonts w:ascii="Cambria Math" w:eastAsia="SimSun" w:hAnsi="Cambria Math"/>
                        <w:lang w:eastAsia="zh-CN"/>
                      </w:rPr>
                      <m:t>π</m:t>
                    </m:r>
                  </m:e>
                  <m:sub>
                    <m:r>
                      <w:rPr>
                        <w:rFonts w:ascii="Cambria Math" w:eastAsia="SimSun" w:hAnsi="Cambria Math"/>
                        <w:lang w:eastAsia="zh-CN"/>
                      </w:rPr>
                      <m:t>op</m:t>
                    </m:r>
                  </m:sub>
                </m:sSub>
                <m:r>
                  <w:rPr>
                    <w:rFonts w:ascii="Cambria Math" w:eastAsia="SimSun" w:hAnsi="Cambria Math"/>
                    <w:lang w:eastAsia="zh-CN"/>
                  </w:rPr>
                  <m:t>=</m:t>
                </m:r>
                <m:f>
                  <m:fPr>
                    <m:ctrlPr>
                      <w:ins w:id="7" w:author="Miruna Postaru" w:date="2022-07-18T12:44:00Z">
                        <w:rPr>
                          <w:rFonts w:ascii="Cambria Math" w:eastAsia="SimSun" w:hAnsi="Cambria Math"/>
                          <w:i/>
                          <w:lang w:eastAsia="zh-CN"/>
                        </w:rPr>
                      </w:ins>
                    </m:ctrlPr>
                  </m:fPr>
                  <m:num>
                    <m:sSub>
                      <m:sSubPr>
                        <m:ctrlPr>
                          <w:ins w:id="8" w:author="Miruna Postaru" w:date="2022-07-18T12:44:00Z">
                            <w:rPr>
                              <w:rFonts w:ascii="Cambria Math" w:eastAsia="SimSun" w:hAnsi="Cambria Math"/>
                              <w:i/>
                              <w:lang w:eastAsia="zh-CN"/>
                            </w:rPr>
                          </w:ins>
                        </m:ctrlPr>
                      </m:sSubPr>
                      <m:e>
                        <m:r>
                          <w:rPr>
                            <w:rFonts w:ascii="Cambria Math" w:eastAsia="SimSun" w:hAnsi="Cambria Math"/>
                            <w:lang w:eastAsia="zh-CN"/>
                          </w:rPr>
                          <m:t>π</m:t>
                        </m:r>
                      </m:e>
                      <m:sub>
                        <m:r>
                          <w:rPr>
                            <w:rFonts w:ascii="Cambria Math" w:eastAsia="SimSun" w:hAnsi="Cambria Math"/>
                            <w:lang w:eastAsia="zh-CN"/>
                          </w:rPr>
                          <m:t>op2021</m:t>
                        </m:r>
                      </m:sub>
                    </m:sSub>
                    <m:r>
                      <w:rPr>
                        <w:rFonts w:ascii="Cambria Math" w:eastAsia="SimSun" w:hAnsi="Cambria Math"/>
                        <w:lang w:eastAsia="zh-CN"/>
                      </w:rPr>
                      <m:t>-</m:t>
                    </m:r>
                    <m:sSub>
                      <m:sSubPr>
                        <m:ctrlPr>
                          <w:ins w:id="9" w:author="Miruna Postaru" w:date="2022-07-18T12:44:00Z">
                            <w:rPr>
                              <w:rFonts w:ascii="Cambria Math" w:eastAsia="SimSun" w:hAnsi="Cambria Math"/>
                              <w:i/>
                              <w:lang w:eastAsia="zh-CN"/>
                            </w:rPr>
                          </w:ins>
                        </m:ctrlPr>
                      </m:sSubPr>
                      <m:e>
                        <m:r>
                          <w:rPr>
                            <w:rFonts w:ascii="Cambria Math" w:eastAsia="SimSun" w:hAnsi="Cambria Math"/>
                            <w:lang w:eastAsia="zh-CN"/>
                          </w:rPr>
                          <m:t>π</m:t>
                        </m:r>
                      </m:e>
                      <m:sub>
                        <m:r>
                          <w:rPr>
                            <w:rFonts w:ascii="Cambria Math" w:eastAsia="SimSun" w:hAnsi="Cambria Math"/>
                            <w:lang w:eastAsia="zh-CN"/>
                          </w:rPr>
                          <m:t>op2020</m:t>
                        </m:r>
                      </m:sub>
                    </m:sSub>
                  </m:num>
                  <m:den>
                    <m:sSub>
                      <m:sSubPr>
                        <m:ctrlPr>
                          <w:ins w:id="10" w:author="Miruna Postaru" w:date="2022-07-18T12:44:00Z">
                            <w:rPr>
                              <w:rFonts w:ascii="Cambria Math" w:eastAsia="SimSun" w:hAnsi="Cambria Math"/>
                              <w:i/>
                              <w:lang w:eastAsia="zh-CN"/>
                            </w:rPr>
                          </w:ins>
                        </m:ctrlPr>
                      </m:sSubPr>
                      <m:e>
                        <m:r>
                          <w:rPr>
                            <w:rFonts w:ascii="Cambria Math" w:eastAsia="SimSun" w:hAnsi="Cambria Math"/>
                            <w:lang w:eastAsia="zh-CN"/>
                          </w:rPr>
                          <m:t>π</m:t>
                        </m:r>
                      </m:e>
                      <m:sub>
                        <m:r>
                          <w:rPr>
                            <w:rFonts w:ascii="Cambria Math" w:eastAsia="SimSun" w:hAnsi="Cambria Math"/>
                            <w:lang w:eastAsia="zh-CN"/>
                          </w:rPr>
                          <m:t>op2021</m:t>
                        </m:r>
                      </m:sub>
                    </m:sSub>
                  </m:den>
                </m:f>
                <m:d>
                  <m:dPr>
                    <m:begChr m:val="["/>
                    <m:endChr m:val="]"/>
                    <m:ctrlPr>
                      <w:ins w:id="11" w:author="Miruna Postaru" w:date="2022-07-18T12:44:00Z">
                        <w:rPr>
                          <w:rFonts w:ascii="Cambria Math" w:eastAsia="SimSun" w:hAnsi="Cambria Math"/>
                          <w:i/>
                          <w:lang w:eastAsia="zh-CN"/>
                        </w:rPr>
                      </w:ins>
                    </m:ctrlPr>
                  </m:dPr>
                  <m:e>
                    <m:r>
                      <w:rPr>
                        <w:rFonts w:ascii="Cambria Math" w:eastAsia="SimSun" w:hAnsi="Cambria Math"/>
                        <w:lang w:eastAsia="zh-CN"/>
                      </w:rPr>
                      <m:t>%</m:t>
                    </m:r>
                  </m:e>
                </m:d>
              </m:oMath>
            </m:oMathPara>
          </w:p>
          <w:p w14:paraId="25BAC057" w14:textId="77777777" w:rsidR="003107A6" w:rsidRPr="003107A6" w:rsidRDefault="003107A6" w:rsidP="003107A6">
            <w:pPr>
              <w:ind w:firstLine="708"/>
              <w:jc w:val="both"/>
              <w:rPr>
                <w:rFonts w:eastAsia="SimSun"/>
                <w:noProof w:val="0"/>
                <w:lang w:eastAsia="zh-CN"/>
              </w:rPr>
            </w:pPr>
            <w:r w:rsidRPr="003107A6">
              <w:rPr>
                <w:rFonts w:eastAsia="SimSun"/>
                <w:noProof w:val="0"/>
                <w:lang w:eastAsia="zh-CN"/>
              </w:rPr>
              <w:t>Unde:</w:t>
            </w:r>
          </w:p>
          <w:p w14:paraId="08719CB4" w14:textId="47FD97BC" w:rsidR="003107A6" w:rsidRPr="003107A6" w:rsidRDefault="003107A6" w:rsidP="003107A6">
            <w:pPr>
              <w:ind w:firstLine="720"/>
              <w:jc w:val="both"/>
              <w:rPr>
                <w:rFonts w:eastAsia="SimSun"/>
                <w:noProof w:val="0"/>
                <w:lang w:eastAsia="zh-CN"/>
              </w:rPr>
            </w:pPr>
            <w:r w:rsidRPr="003107A6">
              <w:rPr>
                <w:rFonts w:eastAsia="SimSun"/>
                <w:noProof w:val="0"/>
                <w:lang w:eastAsia="zh-CN"/>
              </w:rPr>
              <w:t xml:space="preserve">- </w:t>
            </w:r>
            <m:oMath>
              <m:r>
                <w:rPr>
                  <w:rFonts w:ascii="Cambria Math" w:eastAsia="SimSun" w:hAnsi="Cambria Math"/>
                  <w:lang w:eastAsia="zh-CN"/>
                </w:rPr>
                <m:t>∆</m:t>
              </m:r>
              <m:sSub>
                <m:sSubPr>
                  <m:ctrlPr>
                    <w:ins w:id="12" w:author="Miruna Postaru" w:date="2022-07-18T12:44:00Z">
                      <w:rPr>
                        <w:rFonts w:ascii="Cambria Math" w:eastAsia="SimSun" w:hAnsi="Cambria Math"/>
                        <w:i/>
                        <w:lang w:eastAsia="zh-CN"/>
                      </w:rPr>
                    </w:ins>
                  </m:ctrlPr>
                </m:sSubPr>
                <m:e>
                  <m:r>
                    <w:rPr>
                      <w:rFonts w:ascii="Cambria Math" w:eastAsia="SimSun" w:hAnsi="Cambria Math"/>
                      <w:lang w:eastAsia="zh-CN"/>
                    </w:rPr>
                    <m:t>π</m:t>
                  </m:r>
                </m:e>
                <m:sub>
                  <m:r>
                    <w:rPr>
                      <w:rFonts w:ascii="Cambria Math" w:eastAsia="SimSun" w:hAnsi="Cambria Math"/>
                      <w:lang w:eastAsia="zh-CN"/>
                    </w:rPr>
                    <m:t>op</m:t>
                  </m:r>
                </m:sub>
              </m:sSub>
            </m:oMath>
            <w:r w:rsidRPr="003107A6">
              <w:rPr>
                <w:rFonts w:eastAsia="SimSun"/>
                <w:noProof w:val="0"/>
                <w:lang w:eastAsia="zh-CN"/>
              </w:rPr>
              <w:t xml:space="preserve"> – reprezintă variația profitului operațional în anul 2021 față de anul 2020;</w:t>
            </w:r>
          </w:p>
          <w:p w14:paraId="099569BB" w14:textId="70B19591" w:rsidR="003107A6" w:rsidRPr="003107A6" w:rsidRDefault="003107A6" w:rsidP="003107A6">
            <w:pPr>
              <w:ind w:firstLine="720"/>
              <w:jc w:val="both"/>
              <w:rPr>
                <w:rFonts w:eastAsia="SimSun"/>
                <w:noProof w:val="0"/>
                <w:lang w:eastAsia="zh-CN"/>
              </w:rPr>
            </w:pPr>
            <w:r w:rsidRPr="003107A6">
              <w:rPr>
                <w:rFonts w:eastAsia="SimSun"/>
                <w:noProof w:val="0"/>
                <w:lang w:eastAsia="zh-CN"/>
              </w:rPr>
              <w:t xml:space="preserve">- </w:t>
            </w:r>
            <m:oMath>
              <m:sSub>
                <m:sSubPr>
                  <m:ctrlPr>
                    <w:ins w:id="13" w:author="Miruna Postaru" w:date="2022-07-18T12:44:00Z">
                      <w:rPr>
                        <w:rFonts w:ascii="Cambria Math" w:eastAsia="SimSun" w:hAnsi="Cambria Math"/>
                        <w:i/>
                        <w:lang w:eastAsia="zh-CN"/>
                      </w:rPr>
                    </w:ins>
                  </m:ctrlPr>
                </m:sSubPr>
                <m:e>
                  <m:r>
                    <w:rPr>
                      <w:rFonts w:ascii="Cambria Math" w:eastAsia="SimSun" w:hAnsi="Cambria Math"/>
                      <w:lang w:eastAsia="zh-CN"/>
                    </w:rPr>
                    <m:t>π</m:t>
                  </m:r>
                </m:e>
                <m:sub>
                  <m:r>
                    <w:rPr>
                      <w:rFonts w:ascii="Cambria Math" w:eastAsia="SimSun" w:hAnsi="Cambria Math"/>
                      <w:lang w:eastAsia="zh-CN"/>
                    </w:rPr>
                    <m:t>op2021</m:t>
                  </m:r>
                </m:sub>
              </m:sSub>
            </m:oMath>
            <w:r w:rsidRPr="003107A6">
              <w:rPr>
                <w:rFonts w:eastAsia="SimSun"/>
                <w:noProof w:val="0"/>
                <w:lang w:eastAsia="zh-CN"/>
              </w:rPr>
              <w:t xml:space="preserve"> – profitul operațional realizat potrivit situațiilor financiare depuse la unitățile teritoriale ale Ministerului Finanțelor, în anul 2021;</w:t>
            </w:r>
          </w:p>
          <w:p w14:paraId="4405D139" w14:textId="10540170" w:rsidR="003107A6" w:rsidRPr="003107A6" w:rsidRDefault="003107A6" w:rsidP="003107A6">
            <w:pPr>
              <w:ind w:firstLine="720"/>
              <w:jc w:val="both"/>
              <w:rPr>
                <w:rFonts w:eastAsia="SimSun"/>
                <w:noProof w:val="0"/>
                <w:lang w:eastAsia="zh-CN"/>
              </w:rPr>
            </w:pPr>
            <w:r w:rsidRPr="003107A6">
              <w:rPr>
                <w:rFonts w:eastAsia="SimSun"/>
                <w:noProof w:val="0"/>
                <w:lang w:eastAsia="zh-CN"/>
              </w:rPr>
              <w:t xml:space="preserve">- </w:t>
            </w:r>
            <m:oMath>
              <m:sSub>
                <m:sSubPr>
                  <m:ctrlPr>
                    <w:ins w:id="14" w:author="Miruna Postaru" w:date="2022-07-18T12:44:00Z">
                      <w:rPr>
                        <w:rFonts w:ascii="Cambria Math" w:eastAsia="SimSun" w:hAnsi="Cambria Math"/>
                        <w:i/>
                        <w:lang w:eastAsia="zh-CN"/>
                      </w:rPr>
                    </w:ins>
                  </m:ctrlPr>
                </m:sSubPr>
                <m:e>
                  <m:r>
                    <w:rPr>
                      <w:rFonts w:ascii="Cambria Math" w:eastAsia="SimSun" w:hAnsi="Cambria Math"/>
                      <w:lang w:eastAsia="zh-CN"/>
                    </w:rPr>
                    <m:t>π</m:t>
                  </m:r>
                </m:e>
                <m:sub>
                  <m:r>
                    <w:rPr>
                      <w:rFonts w:ascii="Cambria Math" w:eastAsia="SimSun" w:hAnsi="Cambria Math"/>
                      <w:lang w:eastAsia="zh-CN"/>
                    </w:rPr>
                    <m:t>op2020</m:t>
                  </m:r>
                </m:sub>
              </m:sSub>
            </m:oMath>
            <w:r w:rsidRPr="003107A6">
              <w:rPr>
                <w:rFonts w:eastAsia="SimSun"/>
                <w:noProof w:val="0"/>
                <w:lang w:eastAsia="zh-CN"/>
              </w:rPr>
              <w:t xml:space="preserve"> – profitul operațional realizat potrivit situațiilor financiare depuse la unitățile teritoriale ale Ministerului Finanțelor, în anul 2020;</w:t>
            </w:r>
          </w:p>
          <w:p w14:paraId="212C9DB6" w14:textId="77777777" w:rsidR="00C3460F" w:rsidRDefault="00C3460F" w:rsidP="003C12E1">
            <w:pPr>
              <w:jc w:val="both"/>
              <w:rPr>
                <w:i/>
                <w:sz w:val="20"/>
                <w:szCs w:val="20"/>
              </w:rPr>
            </w:pPr>
          </w:p>
          <w:p w14:paraId="042D817C" w14:textId="677D54B7" w:rsidR="003107A6" w:rsidRPr="00131D09" w:rsidRDefault="003107A6" w:rsidP="003107A6">
            <w:pPr>
              <w:jc w:val="both"/>
              <w:rPr>
                <w:i/>
                <w:sz w:val="20"/>
                <w:szCs w:val="20"/>
              </w:rPr>
            </w:pPr>
            <w:r>
              <w:rPr>
                <w:noProof w:val="0"/>
                <w:lang w:eastAsia="ro-RO"/>
              </w:rPr>
              <w:t>*</w:t>
            </w:r>
            <w:r w:rsidRPr="003107A6">
              <w:rPr>
                <w:i/>
                <w:noProof w:val="0"/>
                <w:color w:val="FF0000"/>
                <w:lang w:eastAsia="ro-RO"/>
              </w:rPr>
              <w:t>Indicatorii calculați se punctează doar pentru valori pozitive ale acestora. În situația în care solicitantul nu înregistrează valori pozitive ale profitului operațional numărul de puncte acordate este egal cu zero</w:t>
            </w:r>
            <w:r w:rsidRPr="003107A6">
              <w:rPr>
                <w:noProof w:val="0"/>
                <w:lang w:eastAsia="ro-RO"/>
              </w:rPr>
              <w:t>.</w:t>
            </w:r>
          </w:p>
        </w:tc>
        <w:tc>
          <w:tcPr>
            <w:tcW w:w="779" w:type="dxa"/>
          </w:tcPr>
          <w:p w14:paraId="60CD2885" w14:textId="77777777" w:rsidR="00C3460F" w:rsidRPr="00C157D5" w:rsidRDefault="00C3460F" w:rsidP="00602D97">
            <w:pPr>
              <w:jc w:val="center"/>
              <w:rPr>
                <w:color w:val="1F497D" w:themeColor="text2"/>
                <w:sz w:val="20"/>
                <w:szCs w:val="20"/>
                <w:lang w:val="pt-BR"/>
              </w:rPr>
            </w:pPr>
          </w:p>
        </w:tc>
        <w:tc>
          <w:tcPr>
            <w:tcW w:w="861" w:type="dxa"/>
          </w:tcPr>
          <w:p w14:paraId="3998522E" w14:textId="77777777" w:rsidR="00C3460F" w:rsidRPr="00C157D5" w:rsidRDefault="00C3460F" w:rsidP="00B71A1B">
            <w:pPr>
              <w:jc w:val="center"/>
              <w:rPr>
                <w:color w:val="1F497D" w:themeColor="text2"/>
                <w:sz w:val="20"/>
                <w:szCs w:val="20"/>
                <w:lang w:val="pt-BR"/>
              </w:rPr>
            </w:pPr>
          </w:p>
        </w:tc>
      </w:tr>
      <w:tr w:rsidR="003107A6" w:rsidRPr="00030311" w14:paraId="598E370C" w14:textId="77777777" w:rsidTr="00131D09">
        <w:trPr>
          <w:trHeight w:val="174"/>
          <w:jc w:val="center"/>
        </w:trPr>
        <w:tc>
          <w:tcPr>
            <w:tcW w:w="8173" w:type="dxa"/>
            <w:gridSpan w:val="3"/>
          </w:tcPr>
          <w:p w14:paraId="2E4B168E" w14:textId="77777777" w:rsidR="003107A6" w:rsidRDefault="003107A6" w:rsidP="00140377">
            <w:pPr>
              <w:jc w:val="center"/>
              <w:rPr>
                <w:rFonts w:eastAsia="SimSun"/>
                <w:noProof w:val="0"/>
                <w:lang w:eastAsia="zh-CN"/>
              </w:rPr>
            </w:pPr>
            <w:r w:rsidRPr="003107A6">
              <w:rPr>
                <w:rFonts w:eastAsia="SimSun"/>
                <w:noProof w:val="0"/>
                <w:lang w:eastAsia="zh-CN"/>
              </w:rPr>
              <w:t>≤ 25% - 2,5 puncte</w:t>
            </w:r>
          </w:p>
          <w:p w14:paraId="355163CE" w14:textId="1E689C91" w:rsidR="00140377" w:rsidRPr="00131D09" w:rsidRDefault="00140377" w:rsidP="00140377">
            <w:pPr>
              <w:jc w:val="center"/>
              <w:rPr>
                <w:i/>
                <w:sz w:val="20"/>
                <w:szCs w:val="20"/>
              </w:rPr>
            </w:pPr>
          </w:p>
        </w:tc>
        <w:tc>
          <w:tcPr>
            <w:tcW w:w="779" w:type="dxa"/>
          </w:tcPr>
          <w:p w14:paraId="0E6EAB55" w14:textId="77777777" w:rsidR="003107A6" w:rsidRPr="00C157D5" w:rsidRDefault="003107A6" w:rsidP="00602D97">
            <w:pPr>
              <w:jc w:val="center"/>
              <w:rPr>
                <w:color w:val="1F497D" w:themeColor="text2"/>
                <w:sz w:val="20"/>
                <w:szCs w:val="20"/>
                <w:lang w:val="pt-BR"/>
              </w:rPr>
            </w:pPr>
          </w:p>
        </w:tc>
        <w:tc>
          <w:tcPr>
            <w:tcW w:w="861" w:type="dxa"/>
          </w:tcPr>
          <w:p w14:paraId="46AF9905" w14:textId="77777777" w:rsidR="003107A6" w:rsidRPr="00C157D5" w:rsidRDefault="003107A6" w:rsidP="00B71A1B">
            <w:pPr>
              <w:jc w:val="center"/>
              <w:rPr>
                <w:color w:val="1F497D" w:themeColor="text2"/>
                <w:sz w:val="20"/>
                <w:szCs w:val="20"/>
                <w:lang w:val="pt-BR"/>
              </w:rPr>
            </w:pPr>
          </w:p>
        </w:tc>
      </w:tr>
      <w:tr w:rsidR="003107A6" w:rsidRPr="00030311" w14:paraId="1421EA78" w14:textId="77777777" w:rsidTr="00131D09">
        <w:trPr>
          <w:trHeight w:val="174"/>
          <w:jc w:val="center"/>
        </w:trPr>
        <w:tc>
          <w:tcPr>
            <w:tcW w:w="8173" w:type="dxa"/>
            <w:gridSpan w:val="3"/>
          </w:tcPr>
          <w:p w14:paraId="3460F949" w14:textId="7579F23E" w:rsidR="003107A6" w:rsidRPr="003107A6" w:rsidRDefault="003107A6" w:rsidP="00140377">
            <w:pPr>
              <w:jc w:val="center"/>
              <w:rPr>
                <w:rFonts w:eastAsia="SimSun"/>
                <w:noProof w:val="0"/>
                <w:lang w:eastAsia="zh-CN"/>
              </w:rPr>
            </w:pPr>
            <m:oMath>
              <m:d>
                <m:dPr>
                  <m:begChr m:val=""/>
                  <m:endChr m:val="]"/>
                  <m:ctrlPr>
                    <w:ins w:id="15" w:author="Miruna Postaru" w:date="2022-07-18T12:44:00Z">
                      <w:rPr>
                        <w:rFonts w:ascii="Cambria Math" w:eastAsia="SimSun" w:hAnsi="Cambria Math"/>
                        <w:i/>
                        <w:lang w:eastAsia="zh-CN"/>
                      </w:rPr>
                    </w:ins>
                  </m:ctrlPr>
                </m:dPr>
                <m:e>
                  <m:r>
                    <w:rPr>
                      <w:rFonts w:ascii="Cambria Math" w:eastAsia="SimSun" w:hAnsi="Cambria Math"/>
                      <w:lang w:eastAsia="zh-CN"/>
                    </w:rPr>
                    <m:t>(25%÷35%</m:t>
                  </m:r>
                </m:e>
              </m:d>
            </m:oMath>
            <w:r w:rsidRPr="003107A6">
              <w:rPr>
                <w:rFonts w:eastAsia="SimSun"/>
                <w:noProof w:val="0"/>
                <w:lang w:eastAsia="zh-CN"/>
              </w:rPr>
              <w:t>- 5 puncte;</w:t>
            </w:r>
          </w:p>
          <w:p w14:paraId="418C372F" w14:textId="77777777" w:rsidR="003107A6" w:rsidRPr="00131D09" w:rsidRDefault="003107A6" w:rsidP="00140377">
            <w:pPr>
              <w:jc w:val="center"/>
              <w:rPr>
                <w:i/>
                <w:sz w:val="20"/>
                <w:szCs w:val="20"/>
              </w:rPr>
            </w:pPr>
          </w:p>
        </w:tc>
        <w:tc>
          <w:tcPr>
            <w:tcW w:w="779" w:type="dxa"/>
          </w:tcPr>
          <w:p w14:paraId="3B2DCC22" w14:textId="77777777" w:rsidR="003107A6" w:rsidRPr="00C157D5" w:rsidRDefault="003107A6" w:rsidP="00602D97">
            <w:pPr>
              <w:jc w:val="center"/>
              <w:rPr>
                <w:color w:val="1F497D" w:themeColor="text2"/>
                <w:sz w:val="20"/>
                <w:szCs w:val="20"/>
                <w:lang w:val="pt-BR"/>
              </w:rPr>
            </w:pPr>
          </w:p>
        </w:tc>
        <w:tc>
          <w:tcPr>
            <w:tcW w:w="861" w:type="dxa"/>
          </w:tcPr>
          <w:p w14:paraId="66FD07D2" w14:textId="77777777" w:rsidR="003107A6" w:rsidRPr="00C157D5" w:rsidRDefault="003107A6" w:rsidP="00B71A1B">
            <w:pPr>
              <w:jc w:val="center"/>
              <w:rPr>
                <w:color w:val="1F497D" w:themeColor="text2"/>
                <w:sz w:val="20"/>
                <w:szCs w:val="20"/>
                <w:lang w:val="pt-BR"/>
              </w:rPr>
            </w:pPr>
          </w:p>
        </w:tc>
      </w:tr>
      <w:tr w:rsidR="003107A6" w:rsidRPr="00030311" w14:paraId="0847E400" w14:textId="77777777" w:rsidTr="00131D09">
        <w:trPr>
          <w:trHeight w:val="174"/>
          <w:jc w:val="center"/>
        </w:trPr>
        <w:tc>
          <w:tcPr>
            <w:tcW w:w="8173" w:type="dxa"/>
            <w:gridSpan w:val="3"/>
          </w:tcPr>
          <w:p w14:paraId="3A0005BE" w14:textId="77777777" w:rsidR="003107A6" w:rsidRDefault="003107A6" w:rsidP="00140377">
            <w:pPr>
              <w:jc w:val="center"/>
              <w:rPr>
                <w:rFonts w:eastAsia="SimSun"/>
                <w:noProof w:val="0"/>
                <w:lang w:eastAsia="zh-CN"/>
              </w:rPr>
            </w:pPr>
            <m:oMath>
              <m:d>
                <m:dPr>
                  <m:begChr m:val=""/>
                  <m:endChr m:val="]"/>
                  <m:ctrlPr>
                    <w:ins w:id="16" w:author="Miruna Postaru" w:date="2022-07-18T12:44:00Z">
                      <w:rPr>
                        <w:rFonts w:ascii="Cambria Math" w:eastAsia="SimSun" w:hAnsi="Cambria Math"/>
                        <w:i/>
                        <w:lang w:eastAsia="zh-CN"/>
                      </w:rPr>
                    </w:ins>
                  </m:ctrlPr>
                </m:dPr>
                <m:e>
                  <m:r>
                    <w:rPr>
                      <w:rFonts w:ascii="Cambria Math" w:eastAsia="SimSun" w:hAnsi="Cambria Math"/>
                      <w:lang w:eastAsia="zh-CN"/>
                    </w:rPr>
                    <m:t>(35%÷50%</m:t>
                  </m:r>
                </m:e>
              </m:d>
            </m:oMath>
            <w:r w:rsidRPr="003107A6">
              <w:rPr>
                <w:rFonts w:eastAsia="SimSun"/>
                <w:noProof w:val="0"/>
                <w:lang w:eastAsia="zh-CN"/>
              </w:rPr>
              <w:t xml:space="preserve"> - 7,5 puncte</w:t>
            </w:r>
          </w:p>
          <w:p w14:paraId="186ABD45" w14:textId="11AD220D" w:rsidR="00140377" w:rsidRPr="00131D09" w:rsidRDefault="00140377" w:rsidP="00140377">
            <w:pPr>
              <w:jc w:val="center"/>
              <w:rPr>
                <w:i/>
                <w:sz w:val="20"/>
                <w:szCs w:val="20"/>
              </w:rPr>
            </w:pPr>
          </w:p>
        </w:tc>
        <w:tc>
          <w:tcPr>
            <w:tcW w:w="779" w:type="dxa"/>
          </w:tcPr>
          <w:p w14:paraId="51EBB7AA" w14:textId="77777777" w:rsidR="003107A6" w:rsidRPr="00C157D5" w:rsidRDefault="003107A6" w:rsidP="00602D97">
            <w:pPr>
              <w:jc w:val="center"/>
              <w:rPr>
                <w:color w:val="1F497D" w:themeColor="text2"/>
                <w:sz w:val="20"/>
                <w:szCs w:val="20"/>
                <w:lang w:val="pt-BR"/>
              </w:rPr>
            </w:pPr>
          </w:p>
        </w:tc>
        <w:tc>
          <w:tcPr>
            <w:tcW w:w="861" w:type="dxa"/>
          </w:tcPr>
          <w:p w14:paraId="5AF1C60E" w14:textId="77777777" w:rsidR="003107A6" w:rsidRPr="00C157D5" w:rsidRDefault="003107A6" w:rsidP="00B71A1B">
            <w:pPr>
              <w:jc w:val="center"/>
              <w:rPr>
                <w:color w:val="1F497D" w:themeColor="text2"/>
                <w:sz w:val="20"/>
                <w:szCs w:val="20"/>
                <w:lang w:val="pt-BR"/>
              </w:rPr>
            </w:pPr>
          </w:p>
        </w:tc>
      </w:tr>
      <w:tr w:rsidR="003107A6" w:rsidRPr="00030311" w14:paraId="65B27233" w14:textId="77777777" w:rsidTr="00131D09">
        <w:trPr>
          <w:trHeight w:val="174"/>
          <w:jc w:val="center"/>
        </w:trPr>
        <w:tc>
          <w:tcPr>
            <w:tcW w:w="8173" w:type="dxa"/>
            <w:gridSpan w:val="3"/>
          </w:tcPr>
          <w:p w14:paraId="6561F7D3" w14:textId="77777777" w:rsidR="003107A6" w:rsidRDefault="003107A6" w:rsidP="00140377">
            <w:pPr>
              <w:jc w:val="center"/>
              <w:rPr>
                <w:rFonts w:eastAsia="SimSun"/>
                <w:noProof w:val="0"/>
                <w:lang w:eastAsia="zh-CN"/>
              </w:rPr>
            </w:pPr>
            <w:r w:rsidRPr="003107A6">
              <w:rPr>
                <w:rFonts w:eastAsia="SimSun"/>
                <w:noProof w:val="0"/>
                <w:lang w:eastAsia="zh-CN"/>
              </w:rPr>
              <w:t>&gt;50% - 10 puncte</w:t>
            </w:r>
          </w:p>
          <w:p w14:paraId="2A64C952" w14:textId="2DE92CA1" w:rsidR="00140377" w:rsidRPr="00131D09" w:rsidRDefault="00140377" w:rsidP="00140377">
            <w:pPr>
              <w:jc w:val="center"/>
              <w:rPr>
                <w:i/>
                <w:sz w:val="20"/>
                <w:szCs w:val="20"/>
              </w:rPr>
            </w:pPr>
          </w:p>
        </w:tc>
        <w:tc>
          <w:tcPr>
            <w:tcW w:w="779" w:type="dxa"/>
          </w:tcPr>
          <w:p w14:paraId="778C0A94" w14:textId="77777777" w:rsidR="003107A6" w:rsidRPr="00C157D5" w:rsidRDefault="003107A6" w:rsidP="00602D97">
            <w:pPr>
              <w:jc w:val="center"/>
              <w:rPr>
                <w:color w:val="1F497D" w:themeColor="text2"/>
                <w:sz w:val="20"/>
                <w:szCs w:val="20"/>
                <w:lang w:val="pt-BR"/>
              </w:rPr>
            </w:pPr>
          </w:p>
        </w:tc>
        <w:tc>
          <w:tcPr>
            <w:tcW w:w="861" w:type="dxa"/>
          </w:tcPr>
          <w:p w14:paraId="527ECE05" w14:textId="77777777" w:rsidR="003107A6" w:rsidRPr="00C157D5" w:rsidRDefault="003107A6" w:rsidP="00B71A1B">
            <w:pPr>
              <w:jc w:val="center"/>
              <w:rPr>
                <w:color w:val="1F497D" w:themeColor="text2"/>
                <w:sz w:val="20"/>
                <w:szCs w:val="20"/>
                <w:lang w:val="pt-BR"/>
              </w:rPr>
            </w:pPr>
          </w:p>
        </w:tc>
      </w:tr>
      <w:tr w:rsidR="003107A6" w:rsidRPr="00030311" w14:paraId="3EF57AC1" w14:textId="77777777" w:rsidTr="00131D09">
        <w:trPr>
          <w:trHeight w:val="174"/>
          <w:jc w:val="center"/>
        </w:trPr>
        <w:tc>
          <w:tcPr>
            <w:tcW w:w="8173" w:type="dxa"/>
            <w:gridSpan w:val="3"/>
          </w:tcPr>
          <w:p w14:paraId="050714D3" w14:textId="1FF41A84" w:rsidR="003107A6" w:rsidRPr="003107A6" w:rsidRDefault="003107A6" w:rsidP="003C12E1">
            <w:pPr>
              <w:jc w:val="both"/>
              <w:rPr>
                <w:rFonts w:eastAsia="SimSun"/>
                <w:b/>
                <w:noProof w:val="0"/>
                <w:lang w:eastAsia="zh-CN"/>
              </w:rPr>
            </w:pPr>
            <w:r w:rsidRPr="003107A6">
              <w:rPr>
                <w:rFonts w:eastAsia="SimSun"/>
                <w:b/>
                <w:noProof w:val="0"/>
                <w:lang w:eastAsia="zh-CN"/>
              </w:rPr>
              <w:lastRenderedPageBreak/>
              <w:t xml:space="preserve">C4.  Rata rentabilității activității </w:t>
            </w:r>
            <w:r w:rsidR="00DB0CF8">
              <w:rPr>
                <w:rFonts w:eastAsia="SimSun"/>
                <w:b/>
                <w:noProof w:val="0"/>
                <w:lang w:eastAsia="zh-CN"/>
              </w:rPr>
              <w:t xml:space="preserve">operaționale în anul 2021 </w:t>
            </w:r>
          </w:p>
        </w:tc>
        <w:tc>
          <w:tcPr>
            <w:tcW w:w="779" w:type="dxa"/>
          </w:tcPr>
          <w:p w14:paraId="7BB6A602" w14:textId="782C8AF7" w:rsidR="003107A6" w:rsidRPr="00C12132" w:rsidRDefault="00C12132" w:rsidP="00602D97">
            <w:pPr>
              <w:jc w:val="center"/>
              <w:rPr>
                <w:color w:val="1F497D" w:themeColor="text2"/>
                <w:lang w:val="pt-BR"/>
              </w:rPr>
            </w:pPr>
            <w:r w:rsidRPr="00C12132">
              <w:rPr>
                <w:color w:val="1F497D" w:themeColor="text2"/>
                <w:lang w:val="pt-BR"/>
              </w:rPr>
              <w:t>10</w:t>
            </w:r>
          </w:p>
        </w:tc>
        <w:tc>
          <w:tcPr>
            <w:tcW w:w="861" w:type="dxa"/>
          </w:tcPr>
          <w:p w14:paraId="290BA63F" w14:textId="5FDC0DCE" w:rsidR="003107A6" w:rsidRPr="00C12132" w:rsidRDefault="00C12132" w:rsidP="00B71A1B">
            <w:pPr>
              <w:jc w:val="center"/>
              <w:rPr>
                <w:color w:val="1F497D" w:themeColor="text2"/>
                <w:lang w:val="pt-BR"/>
              </w:rPr>
            </w:pPr>
            <w:r w:rsidRPr="00C12132">
              <w:rPr>
                <w:color w:val="1F497D" w:themeColor="text2"/>
                <w:lang w:val="pt-BR"/>
              </w:rPr>
              <w:t>0</w:t>
            </w:r>
          </w:p>
        </w:tc>
      </w:tr>
      <w:tr w:rsidR="003107A6" w:rsidRPr="00030311" w14:paraId="761D2592" w14:textId="77777777" w:rsidTr="00131D09">
        <w:trPr>
          <w:trHeight w:val="174"/>
          <w:jc w:val="center"/>
        </w:trPr>
        <w:tc>
          <w:tcPr>
            <w:tcW w:w="8173" w:type="dxa"/>
            <w:gridSpan w:val="3"/>
          </w:tcPr>
          <w:p w14:paraId="266AAE3A" w14:textId="77777777" w:rsidR="003107A6" w:rsidRPr="003107A6" w:rsidRDefault="003107A6" w:rsidP="003107A6">
            <w:pPr>
              <w:ind w:left="720"/>
              <w:jc w:val="both"/>
              <w:rPr>
                <w:rFonts w:eastAsia="SimSun"/>
                <w:noProof w:val="0"/>
                <w:lang w:eastAsia="zh-CN"/>
              </w:rPr>
            </w:pPr>
            <w:r w:rsidRPr="003107A6">
              <w:rPr>
                <w:rFonts w:eastAsia="SimSun"/>
                <w:noProof w:val="0"/>
                <w:lang w:eastAsia="zh-CN"/>
              </w:rPr>
              <w:t>Se determină cu relația de calcul:</w:t>
            </w:r>
          </w:p>
          <w:p w14:paraId="65AAA7E2" w14:textId="3F44B243" w:rsidR="003107A6" w:rsidRPr="003107A6" w:rsidRDefault="003107A6" w:rsidP="003107A6">
            <w:pPr>
              <w:ind w:left="720"/>
              <w:jc w:val="both"/>
              <w:rPr>
                <w:rFonts w:eastAsia="SimSun"/>
                <w:noProof w:val="0"/>
                <w:lang w:eastAsia="zh-CN"/>
              </w:rPr>
            </w:pPr>
            <m:oMathPara>
              <m:oMath>
                <m:sSub>
                  <m:sSubPr>
                    <m:ctrlPr>
                      <w:ins w:id="17" w:author="Miruna Postaru" w:date="2022-07-18T12:44:00Z">
                        <w:rPr>
                          <w:rFonts w:ascii="Cambria Math" w:eastAsia="SimSun" w:hAnsi="Cambria Math"/>
                          <w:i/>
                          <w:lang w:eastAsia="zh-CN"/>
                        </w:rPr>
                      </w:ins>
                    </m:ctrlPr>
                  </m:sSubPr>
                  <m:e>
                    <m:r>
                      <w:rPr>
                        <w:rFonts w:ascii="Cambria Math" w:eastAsia="SimSun" w:hAnsi="Cambria Math"/>
                        <w:lang w:eastAsia="zh-CN"/>
                      </w:rPr>
                      <m:t>R</m:t>
                    </m:r>
                  </m:e>
                  <m:sub>
                    <m:r>
                      <w:rPr>
                        <w:rFonts w:ascii="Cambria Math" w:eastAsia="SimSun" w:hAnsi="Cambria Math"/>
                        <w:lang w:eastAsia="zh-CN"/>
                      </w:rPr>
                      <m:t>op2021</m:t>
                    </m:r>
                  </m:sub>
                </m:sSub>
                <m:r>
                  <w:rPr>
                    <w:rFonts w:ascii="Cambria Math" w:eastAsia="SimSun" w:hAnsi="Cambria Math"/>
                    <w:lang w:eastAsia="zh-CN"/>
                  </w:rPr>
                  <m:t>=</m:t>
                </m:r>
                <m:f>
                  <m:fPr>
                    <m:ctrlPr>
                      <w:ins w:id="18" w:author="Miruna Postaru" w:date="2022-07-18T12:44:00Z">
                        <w:rPr>
                          <w:rFonts w:ascii="Cambria Math" w:eastAsia="SimSun" w:hAnsi="Cambria Math"/>
                          <w:i/>
                          <w:lang w:eastAsia="zh-CN"/>
                        </w:rPr>
                      </w:ins>
                    </m:ctrlPr>
                  </m:fPr>
                  <m:num>
                    <m:sSub>
                      <m:sSubPr>
                        <m:ctrlPr>
                          <w:ins w:id="19" w:author="Miruna Postaru" w:date="2022-07-18T12:44:00Z">
                            <w:rPr>
                              <w:rFonts w:ascii="Cambria Math" w:eastAsia="SimSun" w:hAnsi="Cambria Math"/>
                              <w:i/>
                              <w:lang w:eastAsia="zh-CN"/>
                            </w:rPr>
                          </w:ins>
                        </m:ctrlPr>
                      </m:sSubPr>
                      <m:e>
                        <m:r>
                          <w:rPr>
                            <w:rFonts w:ascii="Cambria Math" w:eastAsia="SimSun" w:hAnsi="Cambria Math"/>
                            <w:lang w:eastAsia="zh-CN"/>
                          </w:rPr>
                          <m:t>π</m:t>
                        </m:r>
                      </m:e>
                      <m:sub>
                        <m:r>
                          <w:rPr>
                            <w:rFonts w:ascii="Cambria Math" w:eastAsia="SimSun" w:hAnsi="Cambria Math"/>
                            <w:lang w:eastAsia="zh-CN"/>
                          </w:rPr>
                          <m:t>op2021</m:t>
                        </m:r>
                      </m:sub>
                    </m:sSub>
                  </m:num>
                  <m:den>
                    <m:sSub>
                      <m:sSubPr>
                        <m:ctrlPr>
                          <w:ins w:id="20" w:author="Miruna Postaru" w:date="2022-07-18T12:44:00Z">
                            <w:rPr>
                              <w:rFonts w:ascii="Cambria Math" w:eastAsia="SimSun" w:hAnsi="Cambria Math"/>
                              <w:i/>
                              <w:lang w:eastAsia="zh-CN"/>
                            </w:rPr>
                          </w:ins>
                        </m:ctrlPr>
                      </m:sSubPr>
                      <m:e>
                        <m:r>
                          <w:rPr>
                            <w:rFonts w:ascii="Cambria Math" w:eastAsia="SimSun" w:hAnsi="Cambria Math"/>
                            <w:lang w:eastAsia="zh-CN"/>
                          </w:rPr>
                          <m:t>CA</m:t>
                        </m:r>
                      </m:e>
                      <m:sub>
                        <m:r>
                          <w:rPr>
                            <w:rFonts w:ascii="Cambria Math" w:eastAsia="SimSun" w:hAnsi="Cambria Math"/>
                            <w:lang w:eastAsia="zh-CN"/>
                          </w:rPr>
                          <m:t>2021</m:t>
                        </m:r>
                      </m:sub>
                    </m:sSub>
                  </m:den>
                </m:f>
                <m:d>
                  <m:dPr>
                    <m:begChr m:val="["/>
                    <m:endChr m:val="]"/>
                    <m:ctrlPr>
                      <w:ins w:id="21" w:author="Miruna Postaru" w:date="2022-07-18T12:44:00Z">
                        <w:rPr>
                          <w:rFonts w:ascii="Cambria Math" w:eastAsia="SimSun" w:hAnsi="Cambria Math"/>
                          <w:i/>
                          <w:lang w:eastAsia="zh-CN"/>
                        </w:rPr>
                      </w:ins>
                    </m:ctrlPr>
                  </m:dPr>
                  <m:e>
                    <m:r>
                      <w:rPr>
                        <w:rFonts w:ascii="Cambria Math" w:eastAsia="SimSun" w:hAnsi="Cambria Math"/>
                        <w:lang w:eastAsia="zh-CN"/>
                      </w:rPr>
                      <m:t>%</m:t>
                    </m:r>
                  </m:e>
                </m:d>
              </m:oMath>
            </m:oMathPara>
          </w:p>
          <w:p w14:paraId="5EF76782" w14:textId="77777777" w:rsidR="003107A6" w:rsidRPr="003107A6" w:rsidRDefault="003107A6" w:rsidP="003107A6">
            <w:pPr>
              <w:ind w:left="720"/>
              <w:jc w:val="both"/>
              <w:rPr>
                <w:rFonts w:eastAsia="SimSun"/>
                <w:noProof w:val="0"/>
                <w:lang w:eastAsia="zh-CN"/>
              </w:rPr>
            </w:pPr>
            <w:r w:rsidRPr="003107A6">
              <w:rPr>
                <w:rFonts w:eastAsia="SimSun"/>
                <w:noProof w:val="0"/>
                <w:lang w:eastAsia="zh-CN"/>
              </w:rPr>
              <w:t>Unde:</w:t>
            </w:r>
          </w:p>
          <w:p w14:paraId="544AE155" w14:textId="5F1E485A" w:rsidR="003107A6" w:rsidRPr="003107A6" w:rsidRDefault="003107A6" w:rsidP="003107A6">
            <w:pPr>
              <w:ind w:left="720"/>
              <w:jc w:val="both"/>
              <w:rPr>
                <w:rFonts w:eastAsia="SimSun"/>
                <w:noProof w:val="0"/>
                <w:lang w:eastAsia="zh-CN"/>
              </w:rPr>
            </w:pPr>
            <w:r w:rsidRPr="003107A6">
              <w:rPr>
                <w:rFonts w:eastAsia="SimSun"/>
                <w:noProof w:val="0"/>
                <w:lang w:eastAsia="zh-CN"/>
              </w:rPr>
              <w:t xml:space="preserve">- </w:t>
            </w:r>
            <m:oMath>
              <m:sSub>
                <m:sSubPr>
                  <m:ctrlPr>
                    <w:ins w:id="22" w:author="Miruna Postaru" w:date="2022-07-18T12:44:00Z">
                      <w:rPr>
                        <w:rFonts w:ascii="Cambria Math" w:eastAsia="SimSun" w:hAnsi="Cambria Math"/>
                        <w:i/>
                        <w:lang w:eastAsia="zh-CN"/>
                      </w:rPr>
                    </w:ins>
                  </m:ctrlPr>
                </m:sSubPr>
                <m:e>
                  <m:r>
                    <w:rPr>
                      <w:rFonts w:ascii="Cambria Math" w:eastAsia="SimSun" w:hAnsi="Cambria Math"/>
                      <w:lang w:eastAsia="zh-CN"/>
                    </w:rPr>
                    <m:t>R</m:t>
                  </m:r>
                </m:e>
                <m:sub>
                  <m:r>
                    <w:rPr>
                      <w:rFonts w:ascii="Cambria Math" w:eastAsia="SimSun" w:hAnsi="Cambria Math"/>
                      <w:lang w:eastAsia="zh-CN"/>
                    </w:rPr>
                    <m:t>op2021</m:t>
                  </m:r>
                </m:sub>
              </m:sSub>
            </m:oMath>
            <w:r w:rsidRPr="003107A6">
              <w:rPr>
                <w:rFonts w:eastAsia="SimSun"/>
                <w:noProof w:val="0"/>
                <w:lang w:eastAsia="zh-CN"/>
              </w:rPr>
              <w:t xml:space="preserve"> – reprezintă rentabilitatea activității operaționale realizată în anul 2021;</w:t>
            </w:r>
          </w:p>
          <w:p w14:paraId="57B3646D" w14:textId="0CFF9060" w:rsidR="003107A6" w:rsidRPr="003107A6" w:rsidRDefault="003107A6" w:rsidP="003107A6">
            <w:pPr>
              <w:ind w:firstLine="720"/>
              <w:jc w:val="both"/>
              <w:rPr>
                <w:rFonts w:eastAsia="SimSun"/>
                <w:noProof w:val="0"/>
                <w:lang w:eastAsia="zh-CN"/>
              </w:rPr>
            </w:pPr>
            <w:r w:rsidRPr="003107A6">
              <w:rPr>
                <w:rFonts w:eastAsia="SimSun"/>
                <w:noProof w:val="0"/>
                <w:lang w:eastAsia="zh-CN"/>
              </w:rPr>
              <w:t xml:space="preserve">- </w:t>
            </w:r>
            <m:oMath>
              <m:sSub>
                <m:sSubPr>
                  <m:ctrlPr>
                    <w:ins w:id="23" w:author="Miruna Postaru" w:date="2022-07-18T12:44:00Z">
                      <w:rPr>
                        <w:rFonts w:ascii="Cambria Math" w:eastAsia="SimSun" w:hAnsi="Cambria Math"/>
                        <w:i/>
                        <w:lang w:eastAsia="zh-CN"/>
                      </w:rPr>
                    </w:ins>
                  </m:ctrlPr>
                </m:sSubPr>
                <m:e>
                  <m:r>
                    <w:rPr>
                      <w:rFonts w:ascii="Cambria Math" w:eastAsia="SimSun" w:hAnsi="Cambria Math"/>
                      <w:lang w:eastAsia="zh-CN"/>
                    </w:rPr>
                    <m:t>π</m:t>
                  </m:r>
                </m:e>
                <m:sub>
                  <m:r>
                    <w:rPr>
                      <w:rFonts w:ascii="Cambria Math" w:eastAsia="SimSun" w:hAnsi="Cambria Math"/>
                      <w:lang w:eastAsia="zh-CN"/>
                    </w:rPr>
                    <m:t>op2021</m:t>
                  </m:r>
                </m:sub>
              </m:sSub>
            </m:oMath>
            <w:r w:rsidRPr="003107A6">
              <w:rPr>
                <w:rFonts w:eastAsia="SimSun"/>
                <w:noProof w:val="0"/>
                <w:lang w:eastAsia="zh-CN"/>
              </w:rPr>
              <w:t xml:space="preserve"> – reprezintă profitul operațional pentru anul 2021 realizat potrivit situațiilor financiare depuse la unitățile teritoriale ale Ministerului Finanțelor;</w:t>
            </w:r>
          </w:p>
          <w:p w14:paraId="16743A01" w14:textId="77777777" w:rsidR="003107A6" w:rsidRDefault="003107A6" w:rsidP="003107A6">
            <w:pPr>
              <w:jc w:val="both"/>
              <w:rPr>
                <w:rFonts w:eastAsia="SimSun"/>
                <w:noProof w:val="0"/>
                <w:lang w:eastAsia="zh-CN"/>
              </w:rPr>
            </w:pPr>
            <w:r w:rsidRPr="003107A6">
              <w:rPr>
                <w:rFonts w:eastAsia="SimSun"/>
                <w:noProof w:val="0"/>
                <w:lang w:eastAsia="zh-CN"/>
              </w:rPr>
              <w:t xml:space="preserve">- </w:t>
            </w:r>
            <m:oMath>
              <m:sSub>
                <m:sSubPr>
                  <m:ctrlPr>
                    <w:ins w:id="24" w:author="Miruna Postaru" w:date="2022-07-18T12:44:00Z">
                      <w:rPr>
                        <w:rFonts w:ascii="Cambria Math" w:eastAsia="SimSun" w:hAnsi="Cambria Math"/>
                        <w:i/>
                        <w:lang w:eastAsia="zh-CN"/>
                      </w:rPr>
                    </w:ins>
                  </m:ctrlPr>
                </m:sSubPr>
                <m:e>
                  <m:r>
                    <w:rPr>
                      <w:rFonts w:ascii="Cambria Math" w:eastAsia="SimSun" w:hAnsi="Cambria Math"/>
                      <w:lang w:eastAsia="zh-CN"/>
                    </w:rPr>
                    <m:t>CA</m:t>
                  </m:r>
                </m:e>
                <m:sub>
                  <m:r>
                    <w:rPr>
                      <w:rFonts w:ascii="Cambria Math" w:eastAsia="SimSun" w:hAnsi="Cambria Math"/>
                      <w:lang w:eastAsia="zh-CN"/>
                    </w:rPr>
                    <m:t>2021</m:t>
                  </m:r>
                </m:sub>
              </m:sSub>
            </m:oMath>
            <w:r w:rsidRPr="003107A6">
              <w:rPr>
                <w:rFonts w:eastAsia="SimSun"/>
                <w:noProof w:val="0"/>
                <w:lang w:eastAsia="zh-CN"/>
              </w:rPr>
              <w:t xml:space="preserve"> – reprezintă cifra de afaceri netă realizată în anul 2021 potrivit situațiilor financiare depuse la unitățile teritoriale ale Ministerului Finanțelor</w:t>
            </w:r>
          </w:p>
          <w:p w14:paraId="0C69710F" w14:textId="4E27DB2E" w:rsidR="003107A6" w:rsidRDefault="003107A6" w:rsidP="003107A6">
            <w:pPr>
              <w:jc w:val="both"/>
              <w:rPr>
                <w:rFonts w:eastAsia="SimSun"/>
                <w:noProof w:val="0"/>
                <w:lang w:eastAsia="zh-CN"/>
              </w:rPr>
            </w:pPr>
            <w:r>
              <w:rPr>
                <w:rFonts w:eastAsia="SimSun"/>
                <w:noProof w:val="0"/>
                <w:lang w:eastAsia="zh-CN"/>
              </w:rPr>
              <w:t>*</w:t>
            </w:r>
            <w:r w:rsidRPr="003107A6">
              <w:rPr>
                <w:rFonts w:eastAsia="SimSun"/>
                <w:i/>
                <w:noProof w:val="0"/>
                <w:color w:val="FF0000"/>
                <w:lang w:eastAsia="zh-CN"/>
              </w:rPr>
              <w:t>Indicatorii calculați se punctează doar pentru valori pozitive ale acestora. În situația în care solicitantul nu înregistrează valori pozitive ale profitului operațional numărul de puncte acordate este egal cu zero</w:t>
            </w:r>
            <w:r w:rsidRPr="003107A6">
              <w:rPr>
                <w:rFonts w:eastAsia="SimSun"/>
                <w:noProof w:val="0"/>
                <w:lang w:eastAsia="zh-CN"/>
              </w:rPr>
              <w:t>.</w:t>
            </w:r>
          </w:p>
          <w:p w14:paraId="5C4AA966" w14:textId="03E1E70C" w:rsidR="003107A6" w:rsidRPr="00131D09" w:rsidRDefault="003107A6" w:rsidP="003107A6">
            <w:pPr>
              <w:jc w:val="both"/>
              <w:rPr>
                <w:i/>
                <w:sz w:val="20"/>
                <w:szCs w:val="20"/>
              </w:rPr>
            </w:pPr>
          </w:p>
        </w:tc>
        <w:tc>
          <w:tcPr>
            <w:tcW w:w="779" w:type="dxa"/>
          </w:tcPr>
          <w:p w14:paraId="3751965B" w14:textId="77777777" w:rsidR="003107A6" w:rsidRPr="00C157D5" w:rsidRDefault="003107A6" w:rsidP="00602D97">
            <w:pPr>
              <w:jc w:val="center"/>
              <w:rPr>
                <w:color w:val="1F497D" w:themeColor="text2"/>
                <w:sz w:val="20"/>
                <w:szCs w:val="20"/>
                <w:lang w:val="pt-BR"/>
              </w:rPr>
            </w:pPr>
          </w:p>
        </w:tc>
        <w:tc>
          <w:tcPr>
            <w:tcW w:w="861" w:type="dxa"/>
          </w:tcPr>
          <w:p w14:paraId="5001F4E7" w14:textId="77777777" w:rsidR="003107A6" w:rsidRPr="00C157D5" w:rsidRDefault="003107A6" w:rsidP="00B71A1B">
            <w:pPr>
              <w:jc w:val="center"/>
              <w:rPr>
                <w:color w:val="1F497D" w:themeColor="text2"/>
                <w:sz w:val="20"/>
                <w:szCs w:val="20"/>
                <w:lang w:val="pt-BR"/>
              </w:rPr>
            </w:pPr>
          </w:p>
        </w:tc>
      </w:tr>
      <w:tr w:rsidR="003107A6" w:rsidRPr="00030311" w14:paraId="2CB8E980" w14:textId="77777777" w:rsidTr="00131D09">
        <w:trPr>
          <w:trHeight w:val="174"/>
          <w:jc w:val="center"/>
        </w:trPr>
        <w:tc>
          <w:tcPr>
            <w:tcW w:w="8173" w:type="dxa"/>
            <w:gridSpan w:val="3"/>
          </w:tcPr>
          <w:p w14:paraId="603850F3" w14:textId="4E1116EF" w:rsidR="003107A6" w:rsidRPr="00131D09" w:rsidRDefault="003107A6" w:rsidP="00140377">
            <w:pPr>
              <w:jc w:val="center"/>
              <w:rPr>
                <w:i/>
                <w:sz w:val="20"/>
                <w:szCs w:val="20"/>
              </w:rPr>
            </w:pPr>
            <w:r w:rsidRPr="003107A6">
              <w:rPr>
                <w:rFonts w:eastAsia="SimSun"/>
                <w:noProof w:val="0"/>
                <w:lang w:eastAsia="zh-CN"/>
              </w:rPr>
              <w:t>≤  25% - 2,5 puncte</w:t>
            </w:r>
          </w:p>
        </w:tc>
        <w:tc>
          <w:tcPr>
            <w:tcW w:w="779" w:type="dxa"/>
          </w:tcPr>
          <w:p w14:paraId="6B86669F" w14:textId="77777777" w:rsidR="003107A6" w:rsidRPr="00C157D5" w:rsidRDefault="003107A6" w:rsidP="00602D97">
            <w:pPr>
              <w:jc w:val="center"/>
              <w:rPr>
                <w:color w:val="1F497D" w:themeColor="text2"/>
                <w:sz w:val="20"/>
                <w:szCs w:val="20"/>
                <w:lang w:val="pt-BR"/>
              </w:rPr>
            </w:pPr>
          </w:p>
        </w:tc>
        <w:tc>
          <w:tcPr>
            <w:tcW w:w="861" w:type="dxa"/>
          </w:tcPr>
          <w:p w14:paraId="1E1BD4A1" w14:textId="77777777" w:rsidR="003107A6" w:rsidRPr="00C157D5" w:rsidRDefault="003107A6" w:rsidP="00B71A1B">
            <w:pPr>
              <w:jc w:val="center"/>
              <w:rPr>
                <w:color w:val="1F497D" w:themeColor="text2"/>
                <w:sz w:val="20"/>
                <w:szCs w:val="20"/>
                <w:lang w:val="pt-BR"/>
              </w:rPr>
            </w:pPr>
          </w:p>
        </w:tc>
      </w:tr>
      <w:tr w:rsidR="003107A6" w:rsidRPr="00030311" w14:paraId="36932DAD" w14:textId="77777777" w:rsidTr="00131D09">
        <w:trPr>
          <w:trHeight w:val="174"/>
          <w:jc w:val="center"/>
        </w:trPr>
        <w:tc>
          <w:tcPr>
            <w:tcW w:w="8173" w:type="dxa"/>
            <w:gridSpan w:val="3"/>
          </w:tcPr>
          <w:p w14:paraId="1BDB3364" w14:textId="613FF8F1" w:rsidR="003107A6" w:rsidRPr="003107A6" w:rsidRDefault="003107A6" w:rsidP="00140377">
            <w:pPr>
              <w:jc w:val="center"/>
              <w:rPr>
                <w:rFonts w:eastAsia="SimSun"/>
                <w:noProof w:val="0"/>
                <w:lang w:eastAsia="zh-CN"/>
              </w:rPr>
            </w:pPr>
            <m:oMath>
              <m:d>
                <m:dPr>
                  <m:begChr m:val=""/>
                  <m:endChr m:val="]"/>
                  <m:ctrlPr>
                    <w:ins w:id="25" w:author="Miruna Postaru" w:date="2022-07-18T12:44:00Z">
                      <w:rPr>
                        <w:rFonts w:ascii="Cambria Math" w:eastAsia="SimSun" w:hAnsi="Cambria Math"/>
                        <w:i/>
                        <w:lang w:eastAsia="zh-CN"/>
                      </w:rPr>
                    </w:ins>
                  </m:ctrlPr>
                </m:dPr>
                <m:e>
                  <m:r>
                    <w:rPr>
                      <w:rFonts w:ascii="Cambria Math" w:eastAsia="SimSun" w:hAnsi="Cambria Math"/>
                      <w:lang w:eastAsia="zh-CN"/>
                    </w:rPr>
                    <m:t>(25%÷35%</m:t>
                  </m:r>
                </m:e>
              </m:d>
            </m:oMath>
            <w:r w:rsidRPr="003107A6">
              <w:rPr>
                <w:rFonts w:eastAsia="SimSun"/>
                <w:noProof w:val="0"/>
                <w:lang w:eastAsia="zh-CN"/>
              </w:rPr>
              <w:t>- 5 p</w:t>
            </w:r>
            <w:proofErr w:type="spellStart"/>
            <w:r w:rsidRPr="003107A6">
              <w:rPr>
                <w:rFonts w:eastAsia="SimSun"/>
                <w:noProof w:val="0"/>
                <w:lang w:eastAsia="zh-CN"/>
              </w:rPr>
              <w:t>uncte</w:t>
            </w:r>
            <w:proofErr w:type="spellEnd"/>
            <w:r w:rsidRPr="003107A6">
              <w:rPr>
                <w:rFonts w:eastAsia="SimSun"/>
                <w:noProof w:val="0"/>
                <w:lang w:eastAsia="zh-CN"/>
              </w:rPr>
              <w:t>;</w:t>
            </w:r>
          </w:p>
          <w:p w14:paraId="3385DCB2" w14:textId="77777777" w:rsidR="003107A6" w:rsidRPr="00131D09" w:rsidRDefault="003107A6" w:rsidP="00140377">
            <w:pPr>
              <w:jc w:val="center"/>
              <w:rPr>
                <w:i/>
                <w:sz w:val="20"/>
                <w:szCs w:val="20"/>
              </w:rPr>
            </w:pPr>
          </w:p>
        </w:tc>
        <w:tc>
          <w:tcPr>
            <w:tcW w:w="779" w:type="dxa"/>
          </w:tcPr>
          <w:p w14:paraId="317070C8" w14:textId="77777777" w:rsidR="003107A6" w:rsidRPr="00C157D5" w:rsidRDefault="003107A6" w:rsidP="00602D97">
            <w:pPr>
              <w:jc w:val="center"/>
              <w:rPr>
                <w:color w:val="1F497D" w:themeColor="text2"/>
                <w:sz w:val="20"/>
                <w:szCs w:val="20"/>
                <w:lang w:val="pt-BR"/>
              </w:rPr>
            </w:pPr>
          </w:p>
        </w:tc>
        <w:tc>
          <w:tcPr>
            <w:tcW w:w="861" w:type="dxa"/>
          </w:tcPr>
          <w:p w14:paraId="41A37383" w14:textId="77777777" w:rsidR="003107A6" w:rsidRPr="00C157D5" w:rsidRDefault="003107A6" w:rsidP="00B71A1B">
            <w:pPr>
              <w:jc w:val="center"/>
              <w:rPr>
                <w:color w:val="1F497D" w:themeColor="text2"/>
                <w:sz w:val="20"/>
                <w:szCs w:val="20"/>
                <w:lang w:val="pt-BR"/>
              </w:rPr>
            </w:pPr>
          </w:p>
        </w:tc>
      </w:tr>
      <w:tr w:rsidR="003107A6" w:rsidRPr="00030311" w14:paraId="628E76BA" w14:textId="77777777" w:rsidTr="00131D09">
        <w:trPr>
          <w:trHeight w:val="174"/>
          <w:jc w:val="center"/>
        </w:trPr>
        <w:tc>
          <w:tcPr>
            <w:tcW w:w="8173" w:type="dxa"/>
            <w:gridSpan w:val="3"/>
          </w:tcPr>
          <w:p w14:paraId="16FEC34B" w14:textId="163148E8" w:rsidR="003107A6" w:rsidRPr="00131D09" w:rsidRDefault="003107A6" w:rsidP="00140377">
            <w:pPr>
              <w:jc w:val="center"/>
              <w:rPr>
                <w:i/>
                <w:sz w:val="20"/>
                <w:szCs w:val="20"/>
              </w:rPr>
            </w:pPr>
            <m:oMath>
              <m:d>
                <m:dPr>
                  <m:begChr m:val=""/>
                  <m:endChr m:val="]"/>
                  <m:ctrlPr>
                    <w:ins w:id="26" w:author="Miruna Postaru" w:date="2022-07-18T12:44:00Z">
                      <w:rPr>
                        <w:rFonts w:ascii="Cambria Math" w:eastAsia="SimSun" w:hAnsi="Cambria Math"/>
                        <w:i/>
                        <w:lang w:eastAsia="zh-CN"/>
                      </w:rPr>
                    </w:ins>
                  </m:ctrlPr>
                </m:dPr>
                <m:e>
                  <m:r>
                    <w:rPr>
                      <w:rFonts w:ascii="Cambria Math" w:eastAsia="SimSun" w:hAnsi="Cambria Math"/>
                      <w:lang w:eastAsia="zh-CN"/>
                    </w:rPr>
                    <m:t>(35%÷50%</m:t>
                  </m:r>
                </m:e>
              </m:d>
            </m:oMath>
            <w:r w:rsidRPr="003107A6">
              <w:rPr>
                <w:rFonts w:eastAsia="SimSun"/>
                <w:noProof w:val="0"/>
                <w:lang w:eastAsia="zh-CN"/>
              </w:rPr>
              <w:t>- 7,5 puncte;</w:t>
            </w:r>
          </w:p>
        </w:tc>
        <w:tc>
          <w:tcPr>
            <w:tcW w:w="779" w:type="dxa"/>
          </w:tcPr>
          <w:p w14:paraId="4696D7C2" w14:textId="77777777" w:rsidR="003107A6" w:rsidRPr="00C157D5" w:rsidRDefault="003107A6" w:rsidP="00602D97">
            <w:pPr>
              <w:jc w:val="center"/>
              <w:rPr>
                <w:color w:val="1F497D" w:themeColor="text2"/>
                <w:sz w:val="20"/>
                <w:szCs w:val="20"/>
                <w:lang w:val="pt-BR"/>
              </w:rPr>
            </w:pPr>
          </w:p>
        </w:tc>
        <w:tc>
          <w:tcPr>
            <w:tcW w:w="861" w:type="dxa"/>
          </w:tcPr>
          <w:p w14:paraId="23DFFA35" w14:textId="77777777" w:rsidR="003107A6" w:rsidRPr="00C157D5" w:rsidRDefault="003107A6" w:rsidP="00B71A1B">
            <w:pPr>
              <w:jc w:val="center"/>
              <w:rPr>
                <w:color w:val="1F497D" w:themeColor="text2"/>
                <w:sz w:val="20"/>
                <w:szCs w:val="20"/>
                <w:lang w:val="pt-BR"/>
              </w:rPr>
            </w:pPr>
          </w:p>
        </w:tc>
      </w:tr>
      <w:tr w:rsidR="003107A6" w:rsidRPr="00030311" w14:paraId="2816E122" w14:textId="77777777" w:rsidTr="00131D09">
        <w:trPr>
          <w:trHeight w:val="174"/>
          <w:jc w:val="center"/>
        </w:trPr>
        <w:tc>
          <w:tcPr>
            <w:tcW w:w="8173" w:type="dxa"/>
            <w:gridSpan w:val="3"/>
          </w:tcPr>
          <w:p w14:paraId="12DDBD58" w14:textId="19EB128D" w:rsidR="003107A6" w:rsidRPr="003107A6" w:rsidRDefault="003107A6" w:rsidP="00140377">
            <w:pPr>
              <w:jc w:val="center"/>
              <w:rPr>
                <w:rFonts w:eastAsia="SimSun"/>
                <w:noProof w:val="0"/>
                <w:lang w:eastAsia="zh-CN"/>
              </w:rPr>
            </w:pPr>
            <w:r w:rsidRPr="003107A6">
              <w:rPr>
                <w:rFonts w:eastAsia="SimSun"/>
                <w:noProof w:val="0"/>
                <w:lang w:eastAsia="zh-CN"/>
              </w:rPr>
              <w:t>&gt;50% - 10 puncte;</w:t>
            </w:r>
          </w:p>
          <w:p w14:paraId="797C2D60" w14:textId="77777777" w:rsidR="003107A6" w:rsidRPr="00131D09" w:rsidRDefault="003107A6" w:rsidP="00140377">
            <w:pPr>
              <w:jc w:val="center"/>
              <w:rPr>
                <w:i/>
                <w:sz w:val="20"/>
                <w:szCs w:val="20"/>
              </w:rPr>
            </w:pPr>
          </w:p>
        </w:tc>
        <w:tc>
          <w:tcPr>
            <w:tcW w:w="779" w:type="dxa"/>
          </w:tcPr>
          <w:p w14:paraId="2BE5B363" w14:textId="77777777" w:rsidR="003107A6" w:rsidRPr="00C157D5" w:rsidRDefault="003107A6" w:rsidP="00602D97">
            <w:pPr>
              <w:jc w:val="center"/>
              <w:rPr>
                <w:color w:val="1F497D" w:themeColor="text2"/>
                <w:sz w:val="20"/>
                <w:szCs w:val="20"/>
                <w:lang w:val="pt-BR"/>
              </w:rPr>
            </w:pPr>
          </w:p>
        </w:tc>
        <w:tc>
          <w:tcPr>
            <w:tcW w:w="861" w:type="dxa"/>
          </w:tcPr>
          <w:p w14:paraId="261FAC04" w14:textId="77777777" w:rsidR="003107A6" w:rsidRPr="00C157D5" w:rsidRDefault="003107A6" w:rsidP="00B71A1B">
            <w:pPr>
              <w:jc w:val="center"/>
              <w:rPr>
                <w:color w:val="1F497D" w:themeColor="text2"/>
                <w:sz w:val="20"/>
                <w:szCs w:val="20"/>
                <w:lang w:val="pt-BR"/>
              </w:rPr>
            </w:pPr>
          </w:p>
        </w:tc>
      </w:tr>
      <w:tr w:rsidR="003107A6" w:rsidRPr="00030311" w14:paraId="36C39FBF" w14:textId="77777777" w:rsidTr="00131D09">
        <w:trPr>
          <w:trHeight w:val="174"/>
          <w:jc w:val="center"/>
        </w:trPr>
        <w:tc>
          <w:tcPr>
            <w:tcW w:w="8173" w:type="dxa"/>
            <w:gridSpan w:val="3"/>
          </w:tcPr>
          <w:p w14:paraId="25487A5E" w14:textId="57A76C1F" w:rsidR="003107A6" w:rsidRPr="00131D09" w:rsidRDefault="00140377" w:rsidP="003C12E1">
            <w:pPr>
              <w:jc w:val="both"/>
              <w:rPr>
                <w:i/>
                <w:sz w:val="20"/>
                <w:szCs w:val="20"/>
              </w:rPr>
            </w:pPr>
            <w:r>
              <w:rPr>
                <w:i/>
                <w:sz w:val="20"/>
                <w:szCs w:val="20"/>
              </w:rPr>
              <w:t>Total</w:t>
            </w:r>
          </w:p>
        </w:tc>
        <w:tc>
          <w:tcPr>
            <w:tcW w:w="779" w:type="dxa"/>
          </w:tcPr>
          <w:p w14:paraId="688B3420" w14:textId="77777777" w:rsidR="003107A6" w:rsidRPr="00C157D5" w:rsidRDefault="003107A6" w:rsidP="00602D97">
            <w:pPr>
              <w:jc w:val="center"/>
              <w:rPr>
                <w:color w:val="1F497D" w:themeColor="text2"/>
                <w:sz w:val="20"/>
                <w:szCs w:val="20"/>
                <w:lang w:val="pt-BR"/>
              </w:rPr>
            </w:pPr>
          </w:p>
        </w:tc>
        <w:tc>
          <w:tcPr>
            <w:tcW w:w="861" w:type="dxa"/>
          </w:tcPr>
          <w:p w14:paraId="3F5B9082" w14:textId="77777777" w:rsidR="003107A6" w:rsidRPr="00C157D5" w:rsidRDefault="003107A6" w:rsidP="00B71A1B">
            <w:pPr>
              <w:jc w:val="center"/>
              <w:rPr>
                <w:color w:val="1F497D" w:themeColor="text2"/>
                <w:sz w:val="20"/>
                <w:szCs w:val="20"/>
                <w:lang w:val="pt-BR"/>
              </w:rPr>
            </w:pPr>
          </w:p>
        </w:tc>
      </w:tr>
    </w:tbl>
    <w:p w14:paraId="1D1D8757" w14:textId="1E7877CE" w:rsidR="002D1F92" w:rsidRDefault="002D1F92" w:rsidP="002D1F92">
      <w:pPr>
        <w:ind w:left="1800"/>
        <w:rPr>
          <w:i/>
          <w:sz w:val="20"/>
          <w:szCs w:val="20"/>
        </w:rPr>
      </w:pPr>
    </w:p>
    <w:p w14:paraId="0E98DE79" w14:textId="77777777" w:rsidR="009324BC" w:rsidRPr="00030311" w:rsidRDefault="009324BC" w:rsidP="002D1F92">
      <w:pPr>
        <w:ind w:left="1800"/>
        <w:rPr>
          <w:i/>
          <w:sz w:val="20"/>
          <w:szCs w:val="20"/>
        </w:rPr>
      </w:pPr>
    </w:p>
    <w:p w14:paraId="10DDE0BC" w14:textId="77777777" w:rsidR="00CE58AE" w:rsidRPr="00030311" w:rsidRDefault="00CE58AE" w:rsidP="0056790C">
      <w:pPr>
        <w:rPr>
          <w:b/>
          <w:sz w:val="20"/>
          <w:szCs w:val="20"/>
        </w:rPr>
      </w:pPr>
      <w:r w:rsidRPr="00030311">
        <w:rPr>
          <w:b/>
          <w:sz w:val="20"/>
          <w:szCs w:val="20"/>
        </w:rPr>
        <w:t>Proiectul se calific</w:t>
      </w:r>
      <w:r w:rsidR="009D2383">
        <w:rPr>
          <w:b/>
          <w:sz w:val="20"/>
          <w:szCs w:val="20"/>
        </w:rPr>
        <w:t>a</w:t>
      </w:r>
      <w:r w:rsidRPr="00030311">
        <w:rPr>
          <w:b/>
          <w:sz w:val="20"/>
          <w:szCs w:val="20"/>
        </w:rPr>
        <w:t xml:space="preserve"> </w:t>
      </w:r>
      <w:r w:rsidR="009D2383">
        <w:rPr>
          <w:b/>
          <w:sz w:val="20"/>
          <w:szCs w:val="20"/>
        </w:rPr>
        <w:t>i</w:t>
      </w:r>
      <w:r w:rsidRPr="00030311">
        <w:rPr>
          <w:b/>
          <w:sz w:val="20"/>
          <w:szCs w:val="20"/>
        </w:rPr>
        <w:t>n urma procesului de evaluare?</w:t>
      </w:r>
      <w:r w:rsidRPr="00030311">
        <w:rPr>
          <w:b/>
          <w:sz w:val="20"/>
          <w:szCs w:val="20"/>
        </w:rPr>
        <w:tab/>
        <w:t>DA</w:t>
      </w:r>
      <w:r w:rsidRPr="00030311">
        <w:rPr>
          <w:b/>
          <w:sz w:val="20"/>
          <w:szCs w:val="20"/>
        </w:rPr>
        <w:tab/>
      </w:r>
      <w:r w:rsidRPr="00030311">
        <w:rPr>
          <w:b/>
          <w:sz w:val="20"/>
          <w:szCs w:val="20"/>
        </w:rPr>
        <w:tab/>
      </w:r>
      <w:r w:rsidRPr="00030311">
        <w:rPr>
          <w:b/>
          <w:sz w:val="20"/>
          <w:szCs w:val="20"/>
        </w:rPr>
        <w:tab/>
      </w:r>
      <w:r w:rsidRPr="00030311">
        <w:rPr>
          <w:b/>
          <w:sz w:val="20"/>
          <w:szCs w:val="20"/>
        </w:rPr>
        <w:tab/>
        <w:t>NU</w:t>
      </w:r>
    </w:p>
    <w:p w14:paraId="2B0354C1" w14:textId="77777777" w:rsidR="00CE58AE" w:rsidRPr="00030311" w:rsidRDefault="00CE58AE" w:rsidP="0056790C">
      <w:pPr>
        <w:rPr>
          <w:b/>
          <w:sz w:val="20"/>
          <w:szCs w:val="20"/>
        </w:rPr>
      </w:pPr>
    </w:p>
    <w:p w14:paraId="39D73C64" w14:textId="77777777" w:rsidR="00CE58AE" w:rsidRDefault="00CE58AE" w:rsidP="0056790C">
      <w:pPr>
        <w:rPr>
          <w:b/>
          <w:sz w:val="20"/>
          <w:szCs w:val="20"/>
        </w:rPr>
      </w:pPr>
      <w:r w:rsidRPr="00030311">
        <w:rPr>
          <w:b/>
          <w:sz w:val="20"/>
          <w:szCs w:val="20"/>
        </w:rPr>
        <w:t>Dac</w:t>
      </w:r>
      <w:r w:rsidR="009D2383">
        <w:rPr>
          <w:b/>
          <w:sz w:val="20"/>
          <w:szCs w:val="20"/>
        </w:rPr>
        <w:t>a</w:t>
      </w:r>
      <w:r w:rsidRPr="00030311">
        <w:rPr>
          <w:b/>
          <w:sz w:val="20"/>
          <w:szCs w:val="20"/>
        </w:rPr>
        <w:t xml:space="preserve"> DA, proiectul este propus:</w:t>
      </w:r>
      <w:r w:rsidRPr="00030311">
        <w:rPr>
          <w:b/>
          <w:sz w:val="20"/>
          <w:szCs w:val="20"/>
        </w:rPr>
        <w:tab/>
      </w:r>
      <w:r w:rsidRPr="00030311">
        <w:rPr>
          <w:b/>
          <w:sz w:val="20"/>
          <w:szCs w:val="20"/>
        </w:rPr>
        <w:tab/>
        <w:t>Pentru finan</w:t>
      </w:r>
      <w:r w:rsidR="009D2383">
        <w:rPr>
          <w:b/>
          <w:sz w:val="20"/>
          <w:szCs w:val="20"/>
        </w:rPr>
        <w:t>t</w:t>
      </w:r>
      <w:r w:rsidRPr="00030311">
        <w:rPr>
          <w:b/>
          <w:sz w:val="20"/>
          <w:szCs w:val="20"/>
        </w:rPr>
        <w:t>are</w:t>
      </w:r>
      <w:r w:rsidRPr="00030311">
        <w:rPr>
          <w:b/>
          <w:sz w:val="20"/>
          <w:szCs w:val="20"/>
        </w:rPr>
        <w:tab/>
      </w:r>
      <w:r w:rsidRPr="00030311">
        <w:rPr>
          <w:b/>
          <w:sz w:val="20"/>
          <w:szCs w:val="20"/>
        </w:rPr>
        <w:tab/>
      </w:r>
    </w:p>
    <w:p w14:paraId="11349EB9" w14:textId="77777777" w:rsidR="00642753" w:rsidRPr="00030311" w:rsidRDefault="00642753" w:rsidP="0056790C">
      <w:pPr>
        <w:rPr>
          <w:b/>
          <w:sz w:val="20"/>
          <w:szCs w:val="20"/>
        </w:rPr>
      </w:pPr>
    </w:p>
    <w:p w14:paraId="7E9591B6" w14:textId="77777777" w:rsidR="00D5294D" w:rsidRDefault="00D5294D" w:rsidP="0056790C">
      <w:pPr>
        <w:rPr>
          <w:b/>
          <w:sz w:val="20"/>
          <w:szCs w:val="20"/>
        </w:rPr>
      </w:pPr>
    </w:p>
    <w:p w14:paraId="2AB9E33E" w14:textId="32BC5855" w:rsidR="00CE58AE" w:rsidRPr="00030311" w:rsidRDefault="00CE58AE" w:rsidP="0056790C">
      <w:pPr>
        <w:rPr>
          <w:b/>
          <w:sz w:val="20"/>
          <w:szCs w:val="20"/>
        </w:rPr>
      </w:pPr>
      <w:bookmarkStart w:id="27" w:name="_GoBack"/>
      <w:bookmarkEnd w:id="27"/>
      <w:r w:rsidRPr="00030311">
        <w:rPr>
          <w:b/>
          <w:sz w:val="20"/>
          <w:szCs w:val="20"/>
        </w:rPr>
        <w:t>Comentarii</w:t>
      </w:r>
    </w:p>
    <w:p w14:paraId="384F98AA" w14:textId="77777777" w:rsidR="00CE58AE" w:rsidRPr="00030311" w:rsidRDefault="00CE58AE" w:rsidP="0056790C">
      <w:pPr>
        <w:rPr>
          <w:b/>
          <w:sz w:val="20"/>
          <w:szCs w:val="20"/>
        </w:rPr>
      </w:pPr>
    </w:p>
    <w:p w14:paraId="60A0951C" w14:textId="77777777" w:rsidR="00CE58AE" w:rsidRPr="00030311" w:rsidRDefault="00CE58AE" w:rsidP="0056790C">
      <w:pPr>
        <w:rPr>
          <w:b/>
          <w:sz w:val="20"/>
          <w:szCs w:val="20"/>
        </w:rPr>
      </w:pPr>
    </w:p>
    <w:sectPr w:rsidR="00CE58AE" w:rsidRPr="00030311" w:rsidSect="00A1759B">
      <w:headerReference w:type="default" r:id="rId8"/>
      <w:pgSz w:w="12240" w:h="15840"/>
      <w:pgMar w:top="568" w:right="992" w:bottom="709"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D8D7F5" w14:textId="77777777" w:rsidR="00487709" w:rsidRDefault="00487709" w:rsidP="0056790C">
      <w:r>
        <w:separator/>
      </w:r>
    </w:p>
  </w:endnote>
  <w:endnote w:type="continuationSeparator" w:id="0">
    <w:p w14:paraId="0A4E48E1" w14:textId="77777777" w:rsidR="00487709" w:rsidRDefault="00487709"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611F7A" w14:textId="77777777" w:rsidR="00487709" w:rsidRDefault="00487709" w:rsidP="0056790C">
      <w:r>
        <w:separator/>
      </w:r>
    </w:p>
  </w:footnote>
  <w:footnote w:type="continuationSeparator" w:id="0">
    <w:p w14:paraId="2744889B" w14:textId="77777777" w:rsidR="00487709" w:rsidRDefault="00487709"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11B56" w14:textId="77777777" w:rsidR="003D57C7" w:rsidRDefault="003D57C7">
    <w:pPr>
      <w:pStyle w:val="Header"/>
    </w:pPr>
  </w:p>
  <w:p w14:paraId="3F4294A0" w14:textId="1FCC8E76" w:rsidR="003D57C7" w:rsidRPr="00F13525" w:rsidRDefault="003D57C7" w:rsidP="00F13525">
    <w:pPr>
      <w:pStyle w:val="Header"/>
      <w:spacing w:after="240"/>
      <w:rPr>
        <w:sz w:val="16"/>
        <w:szCs w:val="16"/>
      </w:rPr>
    </w:pPr>
    <w:r>
      <w:rPr>
        <w:sz w:val="16"/>
        <w:szCs w:val="16"/>
      </w:rPr>
      <w:t xml:space="preserve">POIM                                                                                                                                                                      Anexa 3. Ghidul Solicitantului_OS </w:t>
    </w:r>
    <w:r w:rsidR="00C539B6">
      <w:rPr>
        <w:sz w:val="16"/>
        <w:szCs w:val="16"/>
      </w:rPr>
      <w:t>11.1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1583644"/>
    <w:multiLevelType w:val="hybridMultilevel"/>
    <w:tmpl w:val="37D2EE88"/>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01CF0C1F"/>
    <w:multiLevelType w:val="hybridMultilevel"/>
    <w:tmpl w:val="79E8180E"/>
    <w:lvl w:ilvl="0" w:tplc="4E2C4A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EB0D09"/>
    <w:multiLevelType w:val="hybridMultilevel"/>
    <w:tmpl w:val="D0E43B38"/>
    <w:lvl w:ilvl="0" w:tplc="494EB34C">
      <w:start w:val="1"/>
      <w:numFmt w:val="lowerLetter"/>
      <w:lvlText w:val="%1)"/>
      <w:lvlJc w:val="left"/>
      <w:pPr>
        <w:ind w:left="360" w:hanging="360"/>
      </w:pPr>
      <w:rPr>
        <w:rFonts w:cs="Times New Roman" w:hint="default"/>
        <w:color w:val="auto"/>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 w15:restartNumberingAfterBreak="0">
    <w:nsid w:val="046C50C5"/>
    <w:multiLevelType w:val="hybridMultilevel"/>
    <w:tmpl w:val="4838F5BA"/>
    <w:lvl w:ilvl="0" w:tplc="FFFFFFFF">
      <w:start w:val="1"/>
      <w:numFmt w:val="lowerLetter"/>
      <w:lvlText w:val="%1)"/>
      <w:lvlJc w:val="left"/>
      <w:pPr>
        <w:ind w:left="720"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7E5C9E"/>
    <w:multiLevelType w:val="multilevel"/>
    <w:tmpl w:val="49A8372A"/>
    <w:lvl w:ilvl="0">
      <w:start w:val="1"/>
      <w:numFmt w:val="decimal"/>
      <w:lvlText w:val="%1."/>
      <w:lvlJc w:val="left"/>
      <w:pPr>
        <w:ind w:left="471" w:hanging="471"/>
      </w:pPr>
      <w:rPr>
        <w:rFonts w:hint="default"/>
      </w:rPr>
    </w:lvl>
    <w:lvl w:ilvl="1">
      <w:start w:val="4"/>
      <w:numFmt w:val="decimal"/>
      <w:lvlText w:val="%1.%2."/>
      <w:lvlJc w:val="left"/>
      <w:pPr>
        <w:ind w:left="471" w:hanging="471"/>
      </w:pPr>
      <w:rPr>
        <w:rFonts w:hint="default"/>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8" w15:restartNumberingAfterBreak="0">
    <w:nsid w:val="09D43A31"/>
    <w:multiLevelType w:val="hybridMultilevel"/>
    <w:tmpl w:val="65D64438"/>
    <w:lvl w:ilvl="0" w:tplc="4E2C4A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D204BF"/>
    <w:multiLevelType w:val="hybridMultilevel"/>
    <w:tmpl w:val="564ACBC4"/>
    <w:lvl w:ilvl="0" w:tplc="D6BCA4C6">
      <w:start w:val="1"/>
      <w:numFmt w:val="lowerLetter"/>
      <w:lvlText w:val="%1)"/>
      <w:lvlJc w:val="left"/>
      <w:pPr>
        <w:ind w:left="630" w:hanging="360"/>
      </w:pPr>
      <w:rPr>
        <w:rFonts w:hint="default"/>
        <w:b w:val="0"/>
        <w:i w:val="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4FA7D03"/>
    <w:multiLevelType w:val="hybridMultilevel"/>
    <w:tmpl w:val="FBB052B8"/>
    <w:lvl w:ilvl="0" w:tplc="E37E1ECC">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4A515D"/>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1E911CE"/>
    <w:multiLevelType w:val="hybridMultilevel"/>
    <w:tmpl w:val="733C50D6"/>
    <w:lvl w:ilvl="0" w:tplc="0000001A">
      <w:numFmt w:val="bullet"/>
      <w:lvlText w:val="-"/>
      <w:lvlJc w:val="left"/>
      <w:pPr>
        <w:tabs>
          <w:tab w:val="num" w:pos="1080"/>
        </w:tabs>
        <w:ind w:left="1080" w:hanging="360"/>
      </w:pPr>
      <w:rPr>
        <w:rFonts w:ascii="Times New Roman" w:hAnsi="Times New Roman"/>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067933"/>
    <w:multiLevelType w:val="hybridMultilevel"/>
    <w:tmpl w:val="BB60D95E"/>
    <w:lvl w:ilvl="0" w:tplc="2A96058A">
      <w:numFmt w:val="bullet"/>
      <w:lvlText w:val="-"/>
      <w:lvlJc w:val="left"/>
      <w:pPr>
        <w:ind w:left="720" w:hanging="360"/>
      </w:pPr>
      <w:rPr>
        <w:rFonts w:ascii="Trebuchet MS" w:eastAsia="Times New Roman" w:hAnsi="Trebuchet MS"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6BD6B60"/>
    <w:multiLevelType w:val="hybridMultilevel"/>
    <w:tmpl w:val="31C6D130"/>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3268FF"/>
    <w:multiLevelType w:val="hybridMultilevel"/>
    <w:tmpl w:val="630428B4"/>
    <w:lvl w:ilvl="0" w:tplc="96C6D696">
      <w:start w:val="5"/>
      <w:numFmt w:val="bullet"/>
      <w:lvlText w:val="-"/>
      <w:lvlJc w:val="left"/>
      <w:pPr>
        <w:ind w:left="720" w:hanging="360"/>
      </w:pPr>
      <w:rPr>
        <w:rFonts w:ascii="Calibri" w:eastAsia="Times New Roman" w:hAnsi="Calibri" w:hint="default"/>
        <w:b w:val="0"/>
        <w:i/>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F90C3E"/>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A860392"/>
    <w:multiLevelType w:val="hybridMultilevel"/>
    <w:tmpl w:val="5C5CA6DA"/>
    <w:lvl w:ilvl="0" w:tplc="4E2C4A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4C5747"/>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EEA15FA"/>
    <w:multiLevelType w:val="hybridMultilevel"/>
    <w:tmpl w:val="3CA4E116"/>
    <w:lvl w:ilvl="0" w:tplc="BC127674">
      <w:start w:val="1"/>
      <w:numFmt w:val="upperLetter"/>
      <w:lvlText w:val="%1."/>
      <w:lvlJc w:val="left"/>
      <w:pPr>
        <w:ind w:left="720" w:hanging="360"/>
      </w:pPr>
      <w:rPr>
        <w:rFonts w:cs="Times New Roman"/>
        <w:b/>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B1B0247E">
      <w:start w:val="1"/>
      <w:numFmt w:val="decimal"/>
      <w:lvlText w:val="%4."/>
      <w:lvlJc w:val="left"/>
      <w:pPr>
        <w:ind w:left="2880" w:hanging="360"/>
      </w:pPr>
      <w:rPr>
        <w:rFonts w:cs="Times New Roman"/>
        <w:b/>
        <w:color w:val="FF0000"/>
        <w:sz w:val="20"/>
        <w:szCs w:val="20"/>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20" w15:restartNumberingAfterBreak="0">
    <w:nsid w:val="304D46AA"/>
    <w:multiLevelType w:val="hybridMultilevel"/>
    <w:tmpl w:val="E1C87654"/>
    <w:lvl w:ilvl="0" w:tplc="17DA5D0C">
      <w:start w:val="1"/>
      <w:numFmt w:val="bullet"/>
      <w:lvlText w:val=""/>
      <w:lvlJc w:val="left"/>
      <w:pPr>
        <w:ind w:left="765" w:hanging="360"/>
      </w:pPr>
      <w:rPr>
        <w:rFonts w:ascii="Symbol" w:hAnsi="Symbol" w:hint="default"/>
        <w:color w:val="FF0000"/>
        <w:lang w:val="ro-RO"/>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1" w15:restartNumberingAfterBreak="0">
    <w:nsid w:val="31315CD8"/>
    <w:multiLevelType w:val="hybridMultilevel"/>
    <w:tmpl w:val="278ED45E"/>
    <w:lvl w:ilvl="0" w:tplc="96C6D696">
      <w:start w:val="5"/>
      <w:numFmt w:val="bullet"/>
      <w:lvlText w:val="-"/>
      <w:lvlJc w:val="left"/>
      <w:pPr>
        <w:ind w:left="720" w:hanging="360"/>
      </w:pPr>
      <w:rPr>
        <w:rFonts w:ascii="Calibri" w:eastAsia="Times New Roman" w:hAnsi="Calibri" w:hint="default"/>
        <w:b w:val="0"/>
        <w:i/>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E03117"/>
    <w:multiLevelType w:val="multilevel"/>
    <w:tmpl w:val="132E2DF2"/>
    <w:lvl w:ilvl="0">
      <w:start w:val="3"/>
      <w:numFmt w:val="decimal"/>
      <w:pStyle w:val="Application3"/>
      <w:lvlText w:val="%1."/>
      <w:lvlJc w:val="left"/>
      <w:pPr>
        <w:tabs>
          <w:tab w:val="num" w:pos="360"/>
        </w:tabs>
        <w:ind w:left="360" w:hanging="360"/>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3"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9EC4C59"/>
    <w:multiLevelType w:val="multilevel"/>
    <w:tmpl w:val="D390CD3E"/>
    <w:lvl w:ilvl="0">
      <w:start w:val="1"/>
      <w:numFmt w:val="decimal"/>
      <w:lvlText w:val="%1"/>
      <w:lvlJc w:val="left"/>
      <w:pPr>
        <w:ind w:left="419" w:hanging="419"/>
      </w:pPr>
      <w:rPr>
        <w:rFonts w:hint="default"/>
        <w:color w:val="auto"/>
      </w:rPr>
    </w:lvl>
    <w:lvl w:ilvl="1">
      <w:start w:val="5"/>
      <w:numFmt w:val="decimal"/>
      <w:lvlText w:val="%1.%2"/>
      <w:lvlJc w:val="left"/>
      <w:pPr>
        <w:ind w:left="419" w:hanging="419"/>
      </w:pPr>
      <w:rPr>
        <w:rFonts w:hint="default"/>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25" w15:restartNumberingAfterBreak="0">
    <w:nsid w:val="3AAD2F84"/>
    <w:multiLevelType w:val="hybridMultilevel"/>
    <w:tmpl w:val="9D343BC2"/>
    <w:lvl w:ilvl="0" w:tplc="F1169D50">
      <w:start w:val="1"/>
      <w:numFmt w:val="bullet"/>
      <w:lvlText w:val=""/>
      <w:lvlJc w:val="left"/>
      <w:pPr>
        <w:ind w:left="765" w:hanging="360"/>
      </w:pPr>
      <w:rPr>
        <w:rFonts w:ascii="Symbol" w:hAnsi="Symbol" w:hint="default"/>
        <w:color w:val="FF0000"/>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6" w15:restartNumberingAfterBreak="0">
    <w:nsid w:val="3B2946E3"/>
    <w:multiLevelType w:val="hybridMultilevel"/>
    <w:tmpl w:val="51CE9FF8"/>
    <w:lvl w:ilvl="0" w:tplc="90FCBDD8">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D0D6A21"/>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19A6A38"/>
    <w:multiLevelType w:val="hybridMultilevel"/>
    <w:tmpl w:val="CCB2750E"/>
    <w:lvl w:ilvl="0" w:tplc="FFFCFBF6">
      <w:start w:val="1"/>
      <w:numFmt w:val="bullet"/>
      <w:lvlText w:val=""/>
      <w:lvlJc w:val="left"/>
      <w:pPr>
        <w:ind w:left="765" w:hanging="360"/>
      </w:pPr>
      <w:rPr>
        <w:rFonts w:ascii="Symbol" w:hAnsi="Symbol" w:hint="default"/>
        <w:color w:val="FF0000"/>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9" w15:restartNumberingAfterBreak="0">
    <w:nsid w:val="43623A76"/>
    <w:multiLevelType w:val="hybridMultilevel"/>
    <w:tmpl w:val="EFE0FEA8"/>
    <w:lvl w:ilvl="0" w:tplc="B9405522">
      <w:start w:val="1"/>
      <w:numFmt w:val="bullet"/>
      <w:lvlText w:val=""/>
      <w:lvlJc w:val="left"/>
      <w:pPr>
        <w:ind w:left="1133" w:hanging="360"/>
      </w:pPr>
      <w:rPr>
        <w:rFonts w:ascii="Wingdings" w:hAnsi="Wingdings" w:hint="default"/>
        <w:color w:val="auto"/>
        <w:sz w:val="24"/>
        <w:szCs w:val="24"/>
      </w:rPr>
    </w:lvl>
    <w:lvl w:ilvl="1" w:tplc="04180003" w:tentative="1">
      <w:start w:val="1"/>
      <w:numFmt w:val="bullet"/>
      <w:lvlText w:val="o"/>
      <w:lvlJc w:val="left"/>
      <w:pPr>
        <w:ind w:left="1853" w:hanging="360"/>
      </w:pPr>
      <w:rPr>
        <w:rFonts w:ascii="Courier New" w:hAnsi="Courier New" w:cs="Courier New" w:hint="default"/>
      </w:rPr>
    </w:lvl>
    <w:lvl w:ilvl="2" w:tplc="04180005" w:tentative="1">
      <w:start w:val="1"/>
      <w:numFmt w:val="bullet"/>
      <w:lvlText w:val=""/>
      <w:lvlJc w:val="left"/>
      <w:pPr>
        <w:ind w:left="2573" w:hanging="360"/>
      </w:pPr>
      <w:rPr>
        <w:rFonts w:ascii="Wingdings" w:hAnsi="Wingdings" w:hint="default"/>
      </w:rPr>
    </w:lvl>
    <w:lvl w:ilvl="3" w:tplc="04180001" w:tentative="1">
      <w:start w:val="1"/>
      <w:numFmt w:val="bullet"/>
      <w:lvlText w:val=""/>
      <w:lvlJc w:val="left"/>
      <w:pPr>
        <w:ind w:left="3293" w:hanging="360"/>
      </w:pPr>
      <w:rPr>
        <w:rFonts w:ascii="Symbol" w:hAnsi="Symbol" w:hint="default"/>
      </w:rPr>
    </w:lvl>
    <w:lvl w:ilvl="4" w:tplc="04180003" w:tentative="1">
      <w:start w:val="1"/>
      <w:numFmt w:val="bullet"/>
      <w:lvlText w:val="o"/>
      <w:lvlJc w:val="left"/>
      <w:pPr>
        <w:ind w:left="4013" w:hanging="360"/>
      </w:pPr>
      <w:rPr>
        <w:rFonts w:ascii="Courier New" w:hAnsi="Courier New" w:cs="Courier New" w:hint="default"/>
      </w:rPr>
    </w:lvl>
    <w:lvl w:ilvl="5" w:tplc="04180005" w:tentative="1">
      <w:start w:val="1"/>
      <w:numFmt w:val="bullet"/>
      <w:lvlText w:val=""/>
      <w:lvlJc w:val="left"/>
      <w:pPr>
        <w:ind w:left="4733" w:hanging="360"/>
      </w:pPr>
      <w:rPr>
        <w:rFonts w:ascii="Wingdings" w:hAnsi="Wingdings" w:hint="default"/>
      </w:rPr>
    </w:lvl>
    <w:lvl w:ilvl="6" w:tplc="04180001" w:tentative="1">
      <w:start w:val="1"/>
      <w:numFmt w:val="bullet"/>
      <w:lvlText w:val=""/>
      <w:lvlJc w:val="left"/>
      <w:pPr>
        <w:ind w:left="5453" w:hanging="360"/>
      </w:pPr>
      <w:rPr>
        <w:rFonts w:ascii="Symbol" w:hAnsi="Symbol" w:hint="default"/>
      </w:rPr>
    </w:lvl>
    <w:lvl w:ilvl="7" w:tplc="04180003" w:tentative="1">
      <w:start w:val="1"/>
      <w:numFmt w:val="bullet"/>
      <w:lvlText w:val="o"/>
      <w:lvlJc w:val="left"/>
      <w:pPr>
        <w:ind w:left="6173" w:hanging="360"/>
      </w:pPr>
      <w:rPr>
        <w:rFonts w:ascii="Courier New" w:hAnsi="Courier New" w:cs="Courier New" w:hint="default"/>
      </w:rPr>
    </w:lvl>
    <w:lvl w:ilvl="8" w:tplc="04180005" w:tentative="1">
      <w:start w:val="1"/>
      <w:numFmt w:val="bullet"/>
      <w:lvlText w:val=""/>
      <w:lvlJc w:val="left"/>
      <w:pPr>
        <w:ind w:left="6893" w:hanging="360"/>
      </w:pPr>
      <w:rPr>
        <w:rFonts w:ascii="Wingdings" w:hAnsi="Wingdings" w:hint="default"/>
      </w:rPr>
    </w:lvl>
  </w:abstractNum>
  <w:abstractNum w:abstractNumId="30" w15:restartNumberingAfterBreak="0">
    <w:nsid w:val="45545B49"/>
    <w:multiLevelType w:val="multilevel"/>
    <w:tmpl w:val="B582E588"/>
    <w:lvl w:ilvl="0">
      <w:start w:val="1"/>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48163BA8"/>
    <w:multiLevelType w:val="hybridMultilevel"/>
    <w:tmpl w:val="F25688C8"/>
    <w:lvl w:ilvl="0" w:tplc="E88E142C">
      <w:start w:val="1"/>
      <w:numFmt w:val="decimal"/>
      <w:lvlText w:val="%1."/>
      <w:lvlJc w:val="left"/>
      <w:pPr>
        <w:tabs>
          <w:tab w:val="num" w:pos="360"/>
        </w:tabs>
        <w:ind w:left="360" w:hanging="360"/>
      </w:pPr>
      <w:rPr>
        <w:rFonts w:ascii="Times New Roman" w:eastAsia="Times New Roman" w:hAnsi="Times New Roman" w:cs="Times New Roman"/>
        <w:b/>
      </w:rPr>
    </w:lvl>
    <w:lvl w:ilvl="1" w:tplc="04180003">
      <w:start w:val="1"/>
      <w:numFmt w:val="bullet"/>
      <w:lvlText w:val="o"/>
      <w:lvlJc w:val="left"/>
      <w:pPr>
        <w:tabs>
          <w:tab w:val="num" w:pos="1080"/>
        </w:tabs>
        <w:ind w:left="1080" w:hanging="360"/>
      </w:pPr>
      <w:rPr>
        <w:rFonts w:ascii="Courier New" w:hAnsi="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start w:val="1"/>
      <w:numFmt w:val="bullet"/>
      <w:lvlText w:val=""/>
      <w:lvlJc w:val="left"/>
      <w:pPr>
        <w:tabs>
          <w:tab w:val="num" w:pos="2520"/>
        </w:tabs>
        <w:ind w:left="2520" w:hanging="360"/>
      </w:pPr>
      <w:rPr>
        <w:rFonts w:ascii="Symbol" w:hAnsi="Symbol" w:hint="default"/>
      </w:rPr>
    </w:lvl>
    <w:lvl w:ilvl="4" w:tplc="04180003">
      <w:start w:val="1"/>
      <w:numFmt w:val="bullet"/>
      <w:lvlText w:val="o"/>
      <w:lvlJc w:val="left"/>
      <w:pPr>
        <w:tabs>
          <w:tab w:val="num" w:pos="3240"/>
        </w:tabs>
        <w:ind w:left="3240" w:hanging="360"/>
      </w:pPr>
      <w:rPr>
        <w:rFonts w:ascii="Courier New" w:hAnsi="Courier New" w:hint="default"/>
      </w:rPr>
    </w:lvl>
    <w:lvl w:ilvl="5" w:tplc="04180005">
      <w:start w:val="1"/>
      <w:numFmt w:val="bullet"/>
      <w:lvlText w:val=""/>
      <w:lvlJc w:val="left"/>
      <w:pPr>
        <w:tabs>
          <w:tab w:val="num" w:pos="3960"/>
        </w:tabs>
        <w:ind w:left="3960" w:hanging="360"/>
      </w:pPr>
      <w:rPr>
        <w:rFonts w:ascii="Wingdings" w:hAnsi="Wingdings" w:hint="default"/>
      </w:rPr>
    </w:lvl>
    <w:lvl w:ilvl="6" w:tplc="04180001">
      <w:start w:val="1"/>
      <w:numFmt w:val="bullet"/>
      <w:lvlText w:val=""/>
      <w:lvlJc w:val="left"/>
      <w:pPr>
        <w:tabs>
          <w:tab w:val="num" w:pos="4680"/>
        </w:tabs>
        <w:ind w:left="4680" w:hanging="360"/>
      </w:pPr>
      <w:rPr>
        <w:rFonts w:ascii="Symbol" w:hAnsi="Symbol" w:hint="default"/>
      </w:rPr>
    </w:lvl>
    <w:lvl w:ilvl="7" w:tplc="04180003">
      <w:start w:val="1"/>
      <w:numFmt w:val="bullet"/>
      <w:lvlText w:val="o"/>
      <w:lvlJc w:val="left"/>
      <w:pPr>
        <w:tabs>
          <w:tab w:val="num" w:pos="5400"/>
        </w:tabs>
        <w:ind w:left="5400" w:hanging="360"/>
      </w:pPr>
      <w:rPr>
        <w:rFonts w:ascii="Courier New" w:hAnsi="Courier New" w:hint="default"/>
      </w:rPr>
    </w:lvl>
    <w:lvl w:ilvl="8" w:tplc="04180005">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4E45671A"/>
    <w:multiLevelType w:val="hybridMultilevel"/>
    <w:tmpl w:val="38324C0A"/>
    <w:lvl w:ilvl="0" w:tplc="3D8ECB30">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F9415B5"/>
    <w:multiLevelType w:val="multilevel"/>
    <w:tmpl w:val="4C328AA0"/>
    <w:lvl w:ilvl="0">
      <w:start w:val="1"/>
      <w:numFmt w:val="decimal"/>
      <w:lvlText w:val="%1."/>
      <w:lvlJc w:val="left"/>
      <w:pPr>
        <w:ind w:left="450" w:hanging="450"/>
      </w:pPr>
      <w:rPr>
        <w:rFonts w:eastAsia="Calibri" w:hint="default"/>
      </w:rPr>
    </w:lvl>
    <w:lvl w:ilvl="1">
      <w:start w:val="4"/>
      <w:numFmt w:val="decimal"/>
      <w:lvlText w:val="%1.%2."/>
      <w:lvlJc w:val="left"/>
      <w:pPr>
        <w:ind w:left="450" w:hanging="450"/>
      </w:pPr>
      <w:rPr>
        <w:rFonts w:eastAsia="Calibri" w:hint="default"/>
      </w:rPr>
    </w:lvl>
    <w:lvl w:ilvl="2">
      <w:start w:val="3"/>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4" w15:restartNumberingAfterBreak="0">
    <w:nsid w:val="513F1372"/>
    <w:multiLevelType w:val="hybridMultilevel"/>
    <w:tmpl w:val="6ED439B4"/>
    <w:lvl w:ilvl="0" w:tplc="04090011">
      <w:start w:val="1"/>
      <w:numFmt w:val="decimal"/>
      <w:lvlText w:val="%1)"/>
      <w:lvlJc w:val="left"/>
      <w:pPr>
        <w:ind w:left="1065" w:hanging="360"/>
      </w:pPr>
      <w:rPr>
        <w:rFonts w:cs="Times New Roman"/>
      </w:rPr>
    </w:lvl>
    <w:lvl w:ilvl="1" w:tplc="04180019">
      <w:start w:val="1"/>
      <w:numFmt w:val="lowerLetter"/>
      <w:lvlText w:val="%2."/>
      <w:lvlJc w:val="left"/>
      <w:pPr>
        <w:ind w:left="1785" w:hanging="360"/>
      </w:pPr>
      <w:rPr>
        <w:rFonts w:cs="Times New Roman"/>
      </w:rPr>
    </w:lvl>
    <w:lvl w:ilvl="2" w:tplc="0418001B">
      <w:start w:val="1"/>
      <w:numFmt w:val="lowerRoman"/>
      <w:lvlText w:val="%3."/>
      <w:lvlJc w:val="right"/>
      <w:pPr>
        <w:ind w:left="2505" w:hanging="180"/>
      </w:pPr>
      <w:rPr>
        <w:rFonts w:cs="Times New Roman"/>
      </w:rPr>
    </w:lvl>
    <w:lvl w:ilvl="3" w:tplc="0418000F">
      <w:start w:val="1"/>
      <w:numFmt w:val="decimal"/>
      <w:lvlText w:val="%4."/>
      <w:lvlJc w:val="left"/>
      <w:pPr>
        <w:ind w:left="3225" w:hanging="360"/>
      </w:pPr>
      <w:rPr>
        <w:rFonts w:cs="Times New Roman"/>
      </w:rPr>
    </w:lvl>
    <w:lvl w:ilvl="4" w:tplc="04180019">
      <w:start w:val="1"/>
      <w:numFmt w:val="lowerLetter"/>
      <w:lvlText w:val="%5."/>
      <w:lvlJc w:val="left"/>
      <w:pPr>
        <w:ind w:left="3945" w:hanging="360"/>
      </w:pPr>
      <w:rPr>
        <w:rFonts w:cs="Times New Roman"/>
      </w:rPr>
    </w:lvl>
    <w:lvl w:ilvl="5" w:tplc="0418001B">
      <w:start w:val="1"/>
      <w:numFmt w:val="lowerRoman"/>
      <w:lvlText w:val="%6."/>
      <w:lvlJc w:val="right"/>
      <w:pPr>
        <w:ind w:left="4665" w:hanging="180"/>
      </w:pPr>
      <w:rPr>
        <w:rFonts w:cs="Times New Roman"/>
      </w:rPr>
    </w:lvl>
    <w:lvl w:ilvl="6" w:tplc="0418000F">
      <w:start w:val="1"/>
      <w:numFmt w:val="decimal"/>
      <w:lvlText w:val="%7."/>
      <w:lvlJc w:val="left"/>
      <w:pPr>
        <w:ind w:left="5385" w:hanging="360"/>
      </w:pPr>
      <w:rPr>
        <w:rFonts w:cs="Times New Roman"/>
      </w:rPr>
    </w:lvl>
    <w:lvl w:ilvl="7" w:tplc="04180019">
      <w:start w:val="1"/>
      <w:numFmt w:val="lowerLetter"/>
      <w:lvlText w:val="%8."/>
      <w:lvlJc w:val="left"/>
      <w:pPr>
        <w:ind w:left="6105" w:hanging="360"/>
      </w:pPr>
      <w:rPr>
        <w:rFonts w:cs="Times New Roman"/>
      </w:rPr>
    </w:lvl>
    <w:lvl w:ilvl="8" w:tplc="0418001B">
      <w:start w:val="1"/>
      <w:numFmt w:val="lowerRoman"/>
      <w:lvlText w:val="%9."/>
      <w:lvlJc w:val="right"/>
      <w:pPr>
        <w:ind w:left="6825" w:hanging="180"/>
      </w:pPr>
      <w:rPr>
        <w:rFonts w:cs="Times New Roman"/>
      </w:rPr>
    </w:lvl>
  </w:abstractNum>
  <w:abstractNum w:abstractNumId="35" w15:restartNumberingAfterBreak="0">
    <w:nsid w:val="51921BEC"/>
    <w:multiLevelType w:val="hybridMultilevel"/>
    <w:tmpl w:val="D43A331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6" w15:restartNumberingAfterBreak="0">
    <w:nsid w:val="52A12FB4"/>
    <w:multiLevelType w:val="hybridMultilevel"/>
    <w:tmpl w:val="9FC85DC4"/>
    <w:lvl w:ilvl="0" w:tplc="A0069C1C">
      <w:start w:val="1"/>
      <w:numFmt w:val="bullet"/>
      <w:lvlText w:val=""/>
      <w:lvlJc w:val="left"/>
      <w:pPr>
        <w:ind w:left="741" w:hanging="360"/>
      </w:pPr>
      <w:rPr>
        <w:rFonts w:ascii="Symbol" w:hAnsi="Symbol" w:hint="default"/>
        <w:color w:val="FF0000"/>
      </w:rPr>
    </w:lvl>
    <w:lvl w:ilvl="1" w:tplc="04090003" w:tentative="1">
      <w:start w:val="1"/>
      <w:numFmt w:val="bullet"/>
      <w:lvlText w:val="o"/>
      <w:lvlJc w:val="left"/>
      <w:pPr>
        <w:ind w:left="1461" w:hanging="360"/>
      </w:pPr>
      <w:rPr>
        <w:rFonts w:ascii="Courier New" w:hAnsi="Courier New" w:cs="Courier New" w:hint="default"/>
      </w:rPr>
    </w:lvl>
    <w:lvl w:ilvl="2" w:tplc="04090005" w:tentative="1">
      <w:start w:val="1"/>
      <w:numFmt w:val="bullet"/>
      <w:lvlText w:val=""/>
      <w:lvlJc w:val="left"/>
      <w:pPr>
        <w:ind w:left="2181" w:hanging="360"/>
      </w:pPr>
      <w:rPr>
        <w:rFonts w:ascii="Wingdings" w:hAnsi="Wingdings" w:hint="default"/>
      </w:rPr>
    </w:lvl>
    <w:lvl w:ilvl="3" w:tplc="04090001" w:tentative="1">
      <w:start w:val="1"/>
      <w:numFmt w:val="bullet"/>
      <w:lvlText w:val=""/>
      <w:lvlJc w:val="left"/>
      <w:pPr>
        <w:ind w:left="2901" w:hanging="360"/>
      </w:pPr>
      <w:rPr>
        <w:rFonts w:ascii="Symbol" w:hAnsi="Symbol" w:hint="default"/>
      </w:rPr>
    </w:lvl>
    <w:lvl w:ilvl="4" w:tplc="04090003" w:tentative="1">
      <w:start w:val="1"/>
      <w:numFmt w:val="bullet"/>
      <w:lvlText w:val="o"/>
      <w:lvlJc w:val="left"/>
      <w:pPr>
        <w:ind w:left="3621" w:hanging="360"/>
      </w:pPr>
      <w:rPr>
        <w:rFonts w:ascii="Courier New" w:hAnsi="Courier New" w:cs="Courier New" w:hint="default"/>
      </w:rPr>
    </w:lvl>
    <w:lvl w:ilvl="5" w:tplc="04090005" w:tentative="1">
      <w:start w:val="1"/>
      <w:numFmt w:val="bullet"/>
      <w:lvlText w:val=""/>
      <w:lvlJc w:val="left"/>
      <w:pPr>
        <w:ind w:left="4341" w:hanging="360"/>
      </w:pPr>
      <w:rPr>
        <w:rFonts w:ascii="Wingdings" w:hAnsi="Wingdings" w:hint="default"/>
      </w:rPr>
    </w:lvl>
    <w:lvl w:ilvl="6" w:tplc="04090001" w:tentative="1">
      <w:start w:val="1"/>
      <w:numFmt w:val="bullet"/>
      <w:lvlText w:val=""/>
      <w:lvlJc w:val="left"/>
      <w:pPr>
        <w:ind w:left="5061" w:hanging="360"/>
      </w:pPr>
      <w:rPr>
        <w:rFonts w:ascii="Symbol" w:hAnsi="Symbol" w:hint="default"/>
      </w:rPr>
    </w:lvl>
    <w:lvl w:ilvl="7" w:tplc="04090003" w:tentative="1">
      <w:start w:val="1"/>
      <w:numFmt w:val="bullet"/>
      <w:lvlText w:val="o"/>
      <w:lvlJc w:val="left"/>
      <w:pPr>
        <w:ind w:left="5781" w:hanging="360"/>
      </w:pPr>
      <w:rPr>
        <w:rFonts w:ascii="Courier New" w:hAnsi="Courier New" w:cs="Courier New" w:hint="default"/>
      </w:rPr>
    </w:lvl>
    <w:lvl w:ilvl="8" w:tplc="04090005" w:tentative="1">
      <w:start w:val="1"/>
      <w:numFmt w:val="bullet"/>
      <w:lvlText w:val=""/>
      <w:lvlJc w:val="left"/>
      <w:pPr>
        <w:ind w:left="6501" w:hanging="360"/>
      </w:pPr>
      <w:rPr>
        <w:rFonts w:ascii="Wingdings" w:hAnsi="Wingdings" w:hint="default"/>
      </w:rPr>
    </w:lvl>
  </w:abstractNum>
  <w:abstractNum w:abstractNumId="37" w15:restartNumberingAfterBreak="0">
    <w:nsid w:val="549A6604"/>
    <w:multiLevelType w:val="hybridMultilevel"/>
    <w:tmpl w:val="F8CC4C3E"/>
    <w:lvl w:ilvl="0" w:tplc="0000001A">
      <w:numFmt w:val="bullet"/>
      <w:lvlText w:val="-"/>
      <w:lvlJc w:val="left"/>
      <w:pPr>
        <w:ind w:left="917" w:hanging="360"/>
      </w:pPr>
      <w:rPr>
        <w:rFonts w:ascii="Times New Roman" w:hAnsi="Times New Roman"/>
      </w:rPr>
    </w:lvl>
    <w:lvl w:ilvl="1" w:tplc="04180003" w:tentative="1">
      <w:start w:val="1"/>
      <w:numFmt w:val="bullet"/>
      <w:lvlText w:val="o"/>
      <w:lvlJc w:val="left"/>
      <w:pPr>
        <w:ind w:left="1637" w:hanging="360"/>
      </w:pPr>
      <w:rPr>
        <w:rFonts w:ascii="Courier New" w:hAnsi="Courier New" w:hint="default"/>
      </w:rPr>
    </w:lvl>
    <w:lvl w:ilvl="2" w:tplc="04180005" w:tentative="1">
      <w:start w:val="1"/>
      <w:numFmt w:val="bullet"/>
      <w:lvlText w:val=""/>
      <w:lvlJc w:val="left"/>
      <w:pPr>
        <w:ind w:left="2357" w:hanging="360"/>
      </w:pPr>
      <w:rPr>
        <w:rFonts w:ascii="Wingdings" w:hAnsi="Wingdings" w:hint="default"/>
      </w:rPr>
    </w:lvl>
    <w:lvl w:ilvl="3" w:tplc="04180001" w:tentative="1">
      <w:start w:val="1"/>
      <w:numFmt w:val="bullet"/>
      <w:lvlText w:val=""/>
      <w:lvlJc w:val="left"/>
      <w:pPr>
        <w:ind w:left="3077" w:hanging="360"/>
      </w:pPr>
      <w:rPr>
        <w:rFonts w:ascii="Symbol" w:hAnsi="Symbol" w:hint="default"/>
      </w:rPr>
    </w:lvl>
    <w:lvl w:ilvl="4" w:tplc="04180003" w:tentative="1">
      <w:start w:val="1"/>
      <w:numFmt w:val="bullet"/>
      <w:lvlText w:val="o"/>
      <w:lvlJc w:val="left"/>
      <w:pPr>
        <w:ind w:left="3797" w:hanging="360"/>
      </w:pPr>
      <w:rPr>
        <w:rFonts w:ascii="Courier New" w:hAnsi="Courier New" w:hint="default"/>
      </w:rPr>
    </w:lvl>
    <w:lvl w:ilvl="5" w:tplc="04180005" w:tentative="1">
      <w:start w:val="1"/>
      <w:numFmt w:val="bullet"/>
      <w:lvlText w:val=""/>
      <w:lvlJc w:val="left"/>
      <w:pPr>
        <w:ind w:left="4517" w:hanging="360"/>
      </w:pPr>
      <w:rPr>
        <w:rFonts w:ascii="Wingdings" w:hAnsi="Wingdings" w:hint="default"/>
      </w:rPr>
    </w:lvl>
    <w:lvl w:ilvl="6" w:tplc="04180001" w:tentative="1">
      <w:start w:val="1"/>
      <w:numFmt w:val="bullet"/>
      <w:lvlText w:val=""/>
      <w:lvlJc w:val="left"/>
      <w:pPr>
        <w:ind w:left="5237" w:hanging="360"/>
      </w:pPr>
      <w:rPr>
        <w:rFonts w:ascii="Symbol" w:hAnsi="Symbol" w:hint="default"/>
      </w:rPr>
    </w:lvl>
    <w:lvl w:ilvl="7" w:tplc="04180003" w:tentative="1">
      <w:start w:val="1"/>
      <w:numFmt w:val="bullet"/>
      <w:lvlText w:val="o"/>
      <w:lvlJc w:val="left"/>
      <w:pPr>
        <w:ind w:left="5957" w:hanging="360"/>
      </w:pPr>
      <w:rPr>
        <w:rFonts w:ascii="Courier New" w:hAnsi="Courier New" w:hint="default"/>
      </w:rPr>
    </w:lvl>
    <w:lvl w:ilvl="8" w:tplc="04180005" w:tentative="1">
      <w:start w:val="1"/>
      <w:numFmt w:val="bullet"/>
      <w:lvlText w:val=""/>
      <w:lvlJc w:val="left"/>
      <w:pPr>
        <w:ind w:left="6677" w:hanging="360"/>
      </w:pPr>
      <w:rPr>
        <w:rFonts w:ascii="Wingdings" w:hAnsi="Wingdings" w:hint="default"/>
      </w:rPr>
    </w:lvl>
  </w:abstractNum>
  <w:abstractNum w:abstractNumId="38" w15:restartNumberingAfterBreak="0">
    <w:nsid w:val="56C50B1C"/>
    <w:multiLevelType w:val="multilevel"/>
    <w:tmpl w:val="A98E5A96"/>
    <w:lvl w:ilvl="0">
      <w:start w:val="1"/>
      <w:numFmt w:val="decimal"/>
      <w:lvlText w:val="%1."/>
      <w:lvlJc w:val="left"/>
      <w:pPr>
        <w:ind w:left="360" w:hanging="360"/>
      </w:pPr>
      <w:rPr>
        <w:rFonts w:cs="Times New Roman" w:hint="default"/>
        <w:color w:val="1F4E79"/>
      </w:rPr>
    </w:lvl>
    <w:lvl w:ilvl="1">
      <w:start w:val="1"/>
      <w:numFmt w:val="decimal"/>
      <w:lvlText w:val="%1.%2."/>
      <w:lvlJc w:val="left"/>
      <w:pPr>
        <w:ind w:left="360" w:hanging="360"/>
      </w:pPr>
      <w:rPr>
        <w:rFonts w:cs="Times New Roman" w:hint="default"/>
        <w:b/>
        <w:color w:val="1F4E79"/>
        <w:sz w:val="20"/>
        <w:szCs w:val="20"/>
      </w:rPr>
    </w:lvl>
    <w:lvl w:ilvl="2">
      <w:start w:val="1"/>
      <w:numFmt w:val="decimal"/>
      <w:lvlText w:val="%1.%2.%3."/>
      <w:lvlJc w:val="left"/>
      <w:pPr>
        <w:ind w:left="720" w:hanging="720"/>
      </w:pPr>
      <w:rPr>
        <w:rFonts w:cs="Times New Roman" w:hint="default"/>
        <w:color w:val="1F4E79"/>
      </w:rPr>
    </w:lvl>
    <w:lvl w:ilvl="3">
      <w:start w:val="1"/>
      <w:numFmt w:val="decimal"/>
      <w:lvlText w:val="%1.%2.%3.%4."/>
      <w:lvlJc w:val="left"/>
      <w:pPr>
        <w:ind w:left="720" w:hanging="720"/>
      </w:pPr>
      <w:rPr>
        <w:rFonts w:cs="Times New Roman" w:hint="default"/>
        <w:color w:val="1F4E79"/>
      </w:rPr>
    </w:lvl>
    <w:lvl w:ilvl="4">
      <w:start w:val="1"/>
      <w:numFmt w:val="decimal"/>
      <w:lvlText w:val="%1.%2.%3.%4.%5."/>
      <w:lvlJc w:val="left"/>
      <w:pPr>
        <w:ind w:left="1080" w:hanging="1080"/>
      </w:pPr>
      <w:rPr>
        <w:rFonts w:cs="Times New Roman" w:hint="default"/>
        <w:color w:val="1F4E79"/>
      </w:rPr>
    </w:lvl>
    <w:lvl w:ilvl="5">
      <w:start w:val="1"/>
      <w:numFmt w:val="decimal"/>
      <w:lvlText w:val="%1.%2.%3.%4.%5.%6."/>
      <w:lvlJc w:val="left"/>
      <w:pPr>
        <w:ind w:left="1080" w:hanging="1080"/>
      </w:pPr>
      <w:rPr>
        <w:rFonts w:cs="Times New Roman" w:hint="default"/>
        <w:color w:val="1F4E79"/>
      </w:rPr>
    </w:lvl>
    <w:lvl w:ilvl="6">
      <w:start w:val="1"/>
      <w:numFmt w:val="decimal"/>
      <w:lvlText w:val="%1.%2.%3.%4.%5.%6.%7."/>
      <w:lvlJc w:val="left"/>
      <w:pPr>
        <w:ind w:left="1080" w:hanging="1080"/>
      </w:pPr>
      <w:rPr>
        <w:rFonts w:cs="Times New Roman" w:hint="default"/>
        <w:color w:val="1F4E79"/>
      </w:rPr>
    </w:lvl>
    <w:lvl w:ilvl="7">
      <w:start w:val="1"/>
      <w:numFmt w:val="decimal"/>
      <w:lvlText w:val="%1.%2.%3.%4.%5.%6.%7.%8."/>
      <w:lvlJc w:val="left"/>
      <w:pPr>
        <w:ind w:left="1440" w:hanging="1440"/>
      </w:pPr>
      <w:rPr>
        <w:rFonts w:cs="Times New Roman" w:hint="default"/>
        <w:color w:val="1F4E79"/>
      </w:rPr>
    </w:lvl>
    <w:lvl w:ilvl="8">
      <w:start w:val="1"/>
      <w:numFmt w:val="decimal"/>
      <w:lvlText w:val="%1.%2.%3.%4.%5.%6.%7.%8.%9."/>
      <w:lvlJc w:val="left"/>
      <w:pPr>
        <w:ind w:left="1440" w:hanging="1440"/>
      </w:pPr>
      <w:rPr>
        <w:rFonts w:cs="Times New Roman" w:hint="default"/>
        <w:color w:val="1F4E79"/>
      </w:rPr>
    </w:lvl>
  </w:abstractNum>
  <w:abstractNum w:abstractNumId="39" w15:restartNumberingAfterBreak="0">
    <w:nsid w:val="590B3D6A"/>
    <w:multiLevelType w:val="hybridMultilevel"/>
    <w:tmpl w:val="B35C81CE"/>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9AC752E"/>
    <w:multiLevelType w:val="hybridMultilevel"/>
    <w:tmpl w:val="89224EEE"/>
    <w:lvl w:ilvl="0" w:tplc="5AC013CC">
      <w:start w:val="1"/>
      <w:numFmt w:val="bullet"/>
      <w:lvlText w:val="-"/>
      <w:lvlJc w:val="left"/>
      <w:pPr>
        <w:ind w:left="2520" w:hanging="360"/>
      </w:pPr>
      <w:rPr>
        <w:rFonts w:ascii="Times New Roman" w:hAnsi="Times New Roman" w:hint="default"/>
      </w:rPr>
    </w:lvl>
    <w:lvl w:ilvl="1" w:tplc="96C6D696">
      <w:start w:val="5"/>
      <w:numFmt w:val="bullet"/>
      <w:lvlText w:val="-"/>
      <w:lvlJc w:val="left"/>
      <w:pPr>
        <w:ind w:left="2520" w:hanging="360"/>
      </w:pPr>
      <w:rPr>
        <w:rFonts w:ascii="Calibri" w:eastAsia="Times New Roman" w:hAnsi="Calibri" w:hint="default"/>
        <w:b w:val="0"/>
        <w:i/>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42" w15:restartNumberingAfterBreak="0">
    <w:nsid w:val="619A23DB"/>
    <w:multiLevelType w:val="hybridMultilevel"/>
    <w:tmpl w:val="5E901ECE"/>
    <w:lvl w:ilvl="0" w:tplc="4E2C4A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4A133D9"/>
    <w:multiLevelType w:val="hybridMultilevel"/>
    <w:tmpl w:val="5128BF7C"/>
    <w:lvl w:ilvl="0" w:tplc="0418001B">
      <w:start w:val="1"/>
      <w:numFmt w:val="lowerRoman"/>
      <w:lvlText w:val="%1."/>
      <w:lvlJc w:val="right"/>
      <w:pPr>
        <w:ind w:left="360" w:hanging="360"/>
      </w:pPr>
      <w:rPr>
        <w:rFonts w:hint="default"/>
        <w:color w:val="auto"/>
      </w:rPr>
    </w:lvl>
    <w:lvl w:ilvl="1" w:tplc="04090019">
      <w:start w:val="1"/>
      <w:numFmt w:val="lowerLetter"/>
      <w:lvlText w:val="%2."/>
      <w:lvlJc w:val="left"/>
      <w:pPr>
        <w:ind w:left="1080" w:hanging="360"/>
      </w:pPr>
      <w:rPr>
        <w:rFonts w:cs="Times New Roman"/>
      </w:rPr>
    </w:lvl>
    <w:lvl w:ilvl="2" w:tplc="0418001B">
      <w:start w:val="1"/>
      <w:numFmt w:val="lowerRoman"/>
      <w:lvlText w:val="%3."/>
      <w:lvlJc w:val="right"/>
      <w:pPr>
        <w:ind w:left="1800" w:hanging="180"/>
      </w:p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4" w15:restartNumberingAfterBreak="0">
    <w:nsid w:val="671C79CA"/>
    <w:multiLevelType w:val="hybridMultilevel"/>
    <w:tmpl w:val="12021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96057EF"/>
    <w:multiLevelType w:val="hybridMultilevel"/>
    <w:tmpl w:val="4838F5BA"/>
    <w:lvl w:ilvl="0" w:tplc="FFFFFFFF">
      <w:start w:val="1"/>
      <w:numFmt w:val="lowerLetter"/>
      <w:lvlText w:val="%1)"/>
      <w:lvlJc w:val="left"/>
      <w:pPr>
        <w:ind w:left="720"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E950C56"/>
    <w:multiLevelType w:val="hybridMultilevel"/>
    <w:tmpl w:val="EF289AC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7DF02B7E"/>
    <w:multiLevelType w:val="hybridMultilevel"/>
    <w:tmpl w:val="73EEE3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E6655AE"/>
    <w:multiLevelType w:val="hybridMultilevel"/>
    <w:tmpl w:val="53D44396"/>
    <w:lvl w:ilvl="0" w:tplc="4E2C4A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num>
  <w:num w:numId="5">
    <w:abstractNumId w:val="43"/>
  </w:num>
  <w:num w:numId="6">
    <w:abstractNumId w:val="35"/>
  </w:num>
  <w:num w:numId="7">
    <w:abstractNumId w:val="23"/>
  </w:num>
  <w:num w:numId="8">
    <w:abstractNumId w:val="41"/>
  </w:num>
  <w:num w:numId="9">
    <w:abstractNumId w:val="31"/>
  </w:num>
  <w:num w:numId="10">
    <w:abstractNumId w:val="7"/>
  </w:num>
  <w:num w:numId="11">
    <w:abstractNumId w:val="12"/>
  </w:num>
  <w:num w:numId="12">
    <w:abstractNumId w:val="38"/>
  </w:num>
  <w:num w:numId="13">
    <w:abstractNumId w:val="22"/>
  </w:num>
  <w:num w:numId="14">
    <w:abstractNumId w:val="40"/>
  </w:num>
  <w:num w:numId="15">
    <w:abstractNumId w:val="15"/>
  </w:num>
  <w:num w:numId="16">
    <w:abstractNumId w:val="37"/>
  </w:num>
  <w:num w:numId="17">
    <w:abstractNumId w:val="21"/>
  </w:num>
  <w:num w:numId="18">
    <w:abstractNumId w:val="39"/>
  </w:num>
  <w:num w:numId="19">
    <w:abstractNumId w:val="33"/>
  </w:num>
  <w:num w:numId="20">
    <w:abstractNumId w:val="6"/>
  </w:num>
  <w:num w:numId="21">
    <w:abstractNumId w:val="16"/>
  </w:num>
  <w:num w:numId="22">
    <w:abstractNumId w:val="4"/>
  </w:num>
  <w:num w:numId="23">
    <w:abstractNumId w:val="47"/>
  </w:num>
  <w:num w:numId="24">
    <w:abstractNumId w:val="24"/>
  </w:num>
  <w:num w:numId="25">
    <w:abstractNumId w:val="44"/>
  </w:num>
  <w:num w:numId="26">
    <w:abstractNumId w:val="9"/>
  </w:num>
  <w:num w:numId="27">
    <w:abstractNumId w:val="26"/>
  </w:num>
  <w:num w:numId="28">
    <w:abstractNumId w:val="17"/>
  </w:num>
  <w:num w:numId="29">
    <w:abstractNumId w:val="25"/>
  </w:num>
  <w:num w:numId="30">
    <w:abstractNumId w:val="36"/>
  </w:num>
  <w:num w:numId="31">
    <w:abstractNumId w:val="28"/>
  </w:num>
  <w:num w:numId="32">
    <w:abstractNumId w:val="10"/>
  </w:num>
  <w:num w:numId="33">
    <w:abstractNumId w:val="48"/>
  </w:num>
  <w:num w:numId="34">
    <w:abstractNumId w:val="42"/>
  </w:num>
  <w:num w:numId="35">
    <w:abstractNumId w:val="3"/>
  </w:num>
  <w:num w:numId="36">
    <w:abstractNumId w:val="8"/>
  </w:num>
  <w:num w:numId="37">
    <w:abstractNumId w:val="20"/>
  </w:num>
  <w:num w:numId="38">
    <w:abstractNumId w:val="21"/>
  </w:num>
  <w:num w:numId="39">
    <w:abstractNumId w:val="32"/>
  </w:num>
  <w:num w:numId="40">
    <w:abstractNumId w:val="14"/>
  </w:num>
  <w:num w:numId="41">
    <w:abstractNumId w:val="45"/>
  </w:num>
  <w:num w:numId="42">
    <w:abstractNumId w:val="5"/>
  </w:num>
  <w:num w:numId="43">
    <w:abstractNumId w:val="27"/>
  </w:num>
  <w:num w:numId="44">
    <w:abstractNumId w:val="29"/>
  </w:num>
  <w:num w:numId="45">
    <w:abstractNumId w:val="46"/>
  </w:num>
  <w:num w:numId="46">
    <w:abstractNumId w:val="30"/>
  </w:num>
  <w:num w:numId="47">
    <w:abstractNumId w:val="2"/>
  </w:num>
  <w:num w:numId="48">
    <w:abstractNumId w:val="11"/>
  </w:num>
  <w:num w:numId="49">
    <w:abstractNumId w:val="18"/>
  </w:num>
  <w:num w:numId="50">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1A85"/>
    <w:rsid w:val="00010211"/>
    <w:rsid w:val="00010A8A"/>
    <w:rsid w:val="000111EC"/>
    <w:rsid w:val="00015987"/>
    <w:rsid w:val="00021881"/>
    <w:rsid w:val="000223D1"/>
    <w:rsid w:val="00024E46"/>
    <w:rsid w:val="00026281"/>
    <w:rsid w:val="00030311"/>
    <w:rsid w:val="00030BB9"/>
    <w:rsid w:val="00033E69"/>
    <w:rsid w:val="000352B2"/>
    <w:rsid w:val="00043DDF"/>
    <w:rsid w:val="00045B67"/>
    <w:rsid w:val="0005012D"/>
    <w:rsid w:val="00054BC7"/>
    <w:rsid w:val="00055F91"/>
    <w:rsid w:val="00060AC2"/>
    <w:rsid w:val="00061042"/>
    <w:rsid w:val="00061EF4"/>
    <w:rsid w:val="0006301B"/>
    <w:rsid w:val="0006330D"/>
    <w:rsid w:val="000640A2"/>
    <w:rsid w:val="00065466"/>
    <w:rsid w:val="000656FF"/>
    <w:rsid w:val="00067CE7"/>
    <w:rsid w:val="00070A4D"/>
    <w:rsid w:val="00073177"/>
    <w:rsid w:val="00077636"/>
    <w:rsid w:val="00077932"/>
    <w:rsid w:val="000827FA"/>
    <w:rsid w:val="00083B6E"/>
    <w:rsid w:val="00083D5A"/>
    <w:rsid w:val="0008503E"/>
    <w:rsid w:val="00085633"/>
    <w:rsid w:val="000864B0"/>
    <w:rsid w:val="00090AD0"/>
    <w:rsid w:val="00092EE6"/>
    <w:rsid w:val="00095F12"/>
    <w:rsid w:val="000A0FB6"/>
    <w:rsid w:val="000A1174"/>
    <w:rsid w:val="000A2622"/>
    <w:rsid w:val="000B0921"/>
    <w:rsid w:val="000B36AF"/>
    <w:rsid w:val="000B36D7"/>
    <w:rsid w:val="000B5439"/>
    <w:rsid w:val="000B7BF9"/>
    <w:rsid w:val="000C0566"/>
    <w:rsid w:val="000C1E64"/>
    <w:rsid w:val="000C43C8"/>
    <w:rsid w:val="000C61F2"/>
    <w:rsid w:val="000C6337"/>
    <w:rsid w:val="000C78CC"/>
    <w:rsid w:val="000D34D3"/>
    <w:rsid w:val="000D4E9F"/>
    <w:rsid w:val="000D51B3"/>
    <w:rsid w:val="000D6E10"/>
    <w:rsid w:val="000D71D0"/>
    <w:rsid w:val="000E2391"/>
    <w:rsid w:val="000E6CD7"/>
    <w:rsid w:val="000F2695"/>
    <w:rsid w:val="000F6764"/>
    <w:rsid w:val="000F7FE3"/>
    <w:rsid w:val="001035A7"/>
    <w:rsid w:val="00104E52"/>
    <w:rsid w:val="00106D17"/>
    <w:rsid w:val="001077A0"/>
    <w:rsid w:val="00111A4F"/>
    <w:rsid w:val="00113A65"/>
    <w:rsid w:val="00117882"/>
    <w:rsid w:val="001206AC"/>
    <w:rsid w:val="00123553"/>
    <w:rsid w:val="00123657"/>
    <w:rsid w:val="0012725A"/>
    <w:rsid w:val="0013087E"/>
    <w:rsid w:val="00131D09"/>
    <w:rsid w:val="00131F42"/>
    <w:rsid w:val="00135328"/>
    <w:rsid w:val="00137887"/>
    <w:rsid w:val="00140377"/>
    <w:rsid w:val="00140FBF"/>
    <w:rsid w:val="001447B4"/>
    <w:rsid w:val="00146646"/>
    <w:rsid w:val="0015154F"/>
    <w:rsid w:val="001531BB"/>
    <w:rsid w:val="0016070F"/>
    <w:rsid w:val="00161E68"/>
    <w:rsid w:val="00170E2A"/>
    <w:rsid w:val="00173158"/>
    <w:rsid w:val="00173CDB"/>
    <w:rsid w:val="00176CC0"/>
    <w:rsid w:val="00177813"/>
    <w:rsid w:val="00180851"/>
    <w:rsid w:val="001836F7"/>
    <w:rsid w:val="0018411C"/>
    <w:rsid w:val="0018416D"/>
    <w:rsid w:val="00187674"/>
    <w:rsid w:val="0019110F"/>
    <w:rsid w:val="001922FC"/>
    <w:rsid w:val="00192661"/>
    <w:rsid w:val="00192A89"/>
    <w:rsid w:val="00193410"/>
    <w:rsid w:val="001965FF"/>
    <w:rsid w:val="001A0BB9"/>
    <w:rsid w:val="001B3495"/>
    <w:rsid w:val="001B587E"/>
    <w:rsid w:val="001B641A"/>
    <w:rsid w:val="001B6FD0"/>
    <w:rsid w:val="001C0BD7"/>
    <w:rsid w:val="001C532A"/>
    <w:rsid w:val="001C65E6"/>
    <w:rsid w:val="001D2B80"/>
    <w:rsid w:val="001D3786"/>
    <w:rsid w:val="001D548F"/>
    <w:rsid w:val="001D7866"/>
    <w:rsid w:val="001D78B7"/>
    <w:rsid w:val="001E0166"/>
    <w:rsid w:val="001E228F"/>
    <w:rsid w:val="001E23A0"/>
    <w:rsid w:val="001E2AD6"/>
    <w:rsid w:val="001E5337"/>
    <w:rsid w:val="001F0048"/>
    <w:rsid w:val="001F006B"/>
    <w:rsid w:val="001F5081"/>
    <w:rsid w:val="001F53B4"/>
    <w:rsid w:val="0020170E"/>
    <w:rsid w:val="0020199D"/>
    <w:rsid w:val="00202359"/>
    <w:rsid w:val="00202EEE"/>
    <w:rsid w:val="00203250"/>
    <w:rsid w:val="00205DDE"/>
    <w:rsid w:val="00206F17"/>
    <w:rsid w:val="00207663"/>
    <w:rsid w:val="00207B68"/>
    <w:rsid w:val="00215142"/>
    <w:rsid w:val="00227D0D"/>
    <w:rsid w:val="00231D6C"/>
    <w:rsid w:val="002354A8"/>
    <w:rsid w:val="00235DA3"/>
    <w:rsid w:val="00241722"/>
    <w:rsid w:val="00241FEE"/>
    <w:rsid w:val="00244F5B"/>
    <w:rsid w:val="002456F2"/>
    <w:rsid w:val="00246D68"/>
    <w:rsid w:val="00247A3A"/>
    <w:rsid w:val="002511A1"/>
    <w:rsid w:val="00253A8E"/>
    <w:rsid w:val="00253CE7"/>
    <w:rsid w:val="00253EED"/>
    <w:rsid w:val="00254D47"/>
    <w:rsid w:val="00260FCE"/>
    <w:rsid w:val="00262936"/>
    <w:rsid w:val="00263521"/>
    <w:rsid w:val="00265F94"/>
    <w:rsid w:val="002666A4"/>
    <w:rsid w:val="0026717E"/>
    <w:rsid w:val="00277227"/>
    <w:rsid w:val="00277319"/>
    <w:rsid w:val="00277835"/>
    <w:rsid w:val="00281031"/>
    <w:rsid w:val="00285D74"/>
    <w:rsid w:val="00287DC9"/>
    <w:rsid w:val="002928EE"/>
    <w:rsid w:val="00293A4A"/>
    <w:rsid w:val="00293A7A"/>
    <w:rsid w:val="00293AE4"/>
    <w:rsid w:val="00295DA5"/>
    <w:rsid w:val="002A0084"/>
    <w:rsid w:val="002A0942"/>
    <w:rsid w:val="002A11B3"/>
    <w:rsid w:val="002A120D"/>
    <w:rsid w:val="002A2412"/>
    <w:rsid w:val="002A4701"/>
    <w:rsid w:val="002B08B4"/>
    <w:rsid w:val="002B5862"/>
    <w:rsid w:val="002B7401"/>
    <w:rsid w:val="002B7880"/>
    <w:rsid w:val="002B7C04"/>
    <w:rsid w:val="002C46D6"/>
    <w:rsid w:val="002C62D4"/>
    <w:rsid w:val="002D1F92"/>
    <w:rsid w:val="002D2934"/>
    <w:rsid w:val="002D43B7"/>
    <w:rsid w:val="002D4702"/>
    <w:rsid w:val="002D4DA4"/>
    <w:rsid w:val="002F0ACD"/>
    <w:rsid w:val="002F37B6"/>
    <w:rsid w:val="002F4168"/>
    <w:rsid w:val="002F6F40"/>
    <w:rsid w:val="002F765C"/>
    <w:rsid w:val="00302816"/>
    <w:rsid w:val="0030347D"/>
    <w:rsid w:val="003107A6"/>
    <w:rsid w:val="003107FF"/>
    <w:rsid w:val="00310DC5"/>
    <w:rsid w:val="003110CE"/>
    <w:rsid w:val="00311575"/>
    <w:rsid w:val="003121E6"/>
    <w:rsid w:val="00314B1D"/>
    <w:rsid w:val="003208C4"/>
    <w:rsid w:val="00324C5C"/>
    <w:rsid w:val="00327FF3"/>
    <w:rsid w:val="00331601"/>
    <w:rsid w:val="003324A0"/>
    <w:rsid w:val="00332D61"/>
    <w:rsid w:val="00334420"/>
    <w:rsid w:val="0033637D"/>
    <w:rsid w:val="00341277"/>
    <w:rsid w:val="003427C0"/>
    <w:rsid w:val="00346A16"/>
    <w:rsid w:val="00347883"/>
    <w:rsid w:val="00352703"/>
    <w:rsid w:val="00354C8A"/>
    <w:rsid w:val="0036724D"/>
    <w:rsid w:val="00367AD7"/>
    <w:rsid w:val="00373746"/>
    <w:rsid w:val="00376311"/>
    <w:rsid w:val="0038131A"/>
    <w:rsid w:val="00382A2A"/>
    <w:rsid w:val="0038335F"/>
    <w:rsid w:val="00383C97"/>
    <w:rsid w:val="00383DC1"/>
    <w:rsid w:val="00387A08"/>
    <w:rsid w:val="00387C76"/>
    <w:rsid w:val="00387E4E"/>
    <w:rsid w:val="00391B65"/>
    <w:rsid w:val="00393B7D"/>
    <w:rsid w:val="00395163"/>
    <w:rsid w:val="00396F90"/>
    <w:rsid w:val="003A22A7"/>
    <w:rsid w:val="003A318C"/>
    <w:rsid w:val="003A3243"/>
    <w:rsid w:val="003A4A20"/>
    <w:rsid w:val="003A5902"/>
    <w:rsid w:val="003B28BB"/>
    <w:rsid w:val="003B4952"/>
    <w:rsid w:val="003B73CC"/>
    <w:rsid w:val="003B76E4"/>
    <w:rsid w:val="003B7DDE"/>
    <w:rsid w:val="003C12E1"/>
    <w:rsid w:val="003C1710"/>
    <w:rsid w:val="003C1BB8"/>
    <w:rsid w:val="003C2ABE"/>
    <w:rsid w:val="003C5498"/>
    <w:rsid w:val="003D2E20"/>
    <w:rsid w:val="003D57C7"/>
    <w:rsid w:val="003D5DF0"/>
    <w:rsid w:val="003D7AF0"/>
    <w:rsid w:val="003E1D90"/>
    <w:rsid w:val="003E3903"/>
    <w:rsid w:val="003E449B"/>
    <w:rsid w:val="003E62E9"/>
    <w:rsid w:val="003F09F8"/>
    <w:rsid w:val="003F2379"/>
    <w:rsid w:val="003F41CB"/>
    <w:rsid w:val="004005AD"/>
    <w:rsid w:val="00402145"/>
    <w:rsid w:val="00407B60"/>
    <w:rsid w:val="0041148D"/>
    <w:rsid w:val="00411C1E"/>
    <w:rsid w:val="004121AF"/>
    <w:rsid w:val="0041500E"/>
    <w:rsid w:val="0041735E"/>
    <w:rsid w:val="00417360"/>
    <w:rsid w:val="0042025E"/>
    <w:rsid w:val="004214A0"/>
    <w:rsid w:val="0042275C"/>
    <w:rsid w:val="004236D0"/>
    <w:rsid w:val="004248A5"/>
    <w:rsid w:val="00425353"/>
    <w:rsid w:val="0042628B"/>
    <w:rsid w:val="00427823"/>
    <w:rsid w:val="0042796C"/>
    <w:rsid w:val="00427D70"/>
    <w:rsid w:val="00427D88"/>
    <w:rsid w:val="0043019C"/>
    <w:rsid w:val="004326EE"/>
    <w:rsid w:val="00435475"/>
    <w:rsid w:val="00437F84"/>
    <w:rsid w:val="00443E33"/>
    <w:rsid w:val="00452AB2"/>
    <w:rsid w:val="00457F82"/>
    <w:rsid w:val="00461652"/>
    <w:rsid w:val="004649B3"/>
    <w:rsid w:val="00470A6A"/>
    <w:rsid w:val="00472CC6"/>
    <w:rsid w:val="00473374"/>
    <w:rsid w:val="00477D39"/>
    <w:rsid w:val="004812C3"/>
    <w:rsid w:val="00485394"/>
    <w:rsid w:val="00487594"/>
    <w:rsid w:val="00487709"/>
    <w:rsid w:val="00487FBA"/>
    <w:rsid w:val="0049206B"/>
    <w:rsid w:val="00492B7C"/>
    <w:rsid w:val="00496B1C"/>
    <w:rsid w:val="004A55CD"/>
    <w:rsid w:val="004A7047"/>
    <w:rsid w:val="004A7F58"/>
    <w:rsid w:val="004B01F6"/>
    <w:rsid w:val="004B1584"/>
    <w:rsid w:val="004B53E0"/>
    <w:rsid w:val="004B78EF"/>
    <w:rsid w:val="004C4A08"/>
    <w:rsid w:val="004C5414"/>
    <w:rsid w:val="004C70F8"/>
    <w:rsid w:val="004C771A"/>
    <w:rsid w:val="004D2B96"/>
    <w:rsid w:val="004D340F"/>
    <w:rsid w:val="004D405B"/>
    <w:rsid w:val="004D5FFB"/>
    <w:rsid w:val="004E1AF1"/>
    <w:rsid w:val="004E5666"/>
    <w:rsid w:val="004F38B2"/>
    <w:rsid w:val="004F3C18"/>
    <w:rsid w:val="004F4401"/>
    <w:rsid w:val="004F5052"/>
    <w:rsid w:val="004F51DE"/>
    <w:rsid w:val="004F7D83"/>
    <w:rsid w:val="00500DCD"/>
    <w:rsid w:val="00502829"/>
    <w:rsid w:val="00504813"/>
    <w:rsid w:val="00504E09"/>
    <w:rsid w:val="00505166"/>
    <w:rsid w:val="0050616A"/>
    <w:rsid w:val="00506F33"/>
    <w:rsid w:val="00513F42"/>
    <w:rsid w:val="00514FA6"/>
    <w:rsid w:val="005154AD"/>
    <w:rsid w:val="00515931"/>
    <w:rsid w:val="005210CB"/>
    <w:rsid w:val="005211A3"/>
    <w:rsid w:val="00523B0A"/>
    <w:rsid w:val="005263A9"/>
    <w:rsid w:val="005302F9"/>
    <w:rsid w:val="0053544D"/>
    <w:rsid w:val="005375CA"/>
    <w:rsid w:val="00542FAC"/>
    <w:rsid w:val="005430B2"/>
    <w:rsid w:val="00545043"/>
    <w:rsid w:val="0054561B"/>
    <w:rsid w:val="0054566E"/>
    <w:rsid w:val="00545FD4"/>
    <w:rsid w:val="00551D1C"/>
    <w:rsid w:val="00552AB2"/>
    <w:rsid w:val="00552E37"/>
    <w:rsid w:val="0055331F"/>
    <w:rsid w:val="005547B6"/>
    <w:rsid w:val="005579B9"/>
    <w:rsid w:val="00560239"/>
    <w:rsid w:val="00561830"/>
    <w:rsid w:val="00564305"/>
    <w:rsid w:val="00564397"/>
    <w:rsid w:val="0056790C"/>
    <w:rsid w:val="00573347"/>
    <w:rsid w:val="00574FF1"/>
    <w:rsid w:val="0057600B"/>
    <w:rsid w:val="005772B6"/>
    <w:rsid w:val="00577D0F"/>
    <w:rsid w:val="00580797"/>
    <w:rsid w:val="00580DEA"/>
    <w:rsid w:val="00581A80"/>
    <w:rsid w:val="00583D8A"/>
    <w:rsid w:val="005846BE"/>
    <w:rsid w:val="0058581A"/>
    <w:rsid w:val="00586B41"/>
    <w:rsid w:val="005904E2"/>
    <w:rsid w:val="00591214"/>
    <w:rsid w:val="005946B2"/>
    <w:rsid w:val="0059481F"/>
    <w:rsid w:val="005A0CB4"/>
    <w:rsid w:val="005A6B21"/>
    <w:rsid w:val="005A7635"/>
    <w:rsid w:val="005B0D29"/>
    <w:rsid w:val="005B0E83"/>
    <w:rsid w:val="005B77C1"/>
    <w:rsid w:val="005C2388"/>
    <w:rsid w:val="005C3016"/>
    <w:rsid w:val="005C59CB"/>
    <w:rsid w:val="005C68A0"/>
    <w:rsid w:val="005D03FC"/>
    <w:rsid w:val="005D473D"/>
    <w:rsid w:val="005D5E66"/>
    <w:rsid w:val="005E068D"/>
    <w:rsid w:val="005E26FF"/>
    <w:rsid w:val="005E553F"/>
    <w:rsid w:val="005E6E73"/>
    <w:rsid w:val="005F37DE"/>
    <w:rsid w:val="005F3B5A"/>
    <w:rsid w:val="005F3C56"/>
    <w:rsid w:val="005F5ECC"/>
    <w:rsid w:val="005F6548"/>
    <w:rsid w:val="005F69B1"/>
    <w:rsid w:val="005F7169"/>
    <w:rsid w:val="005F7281"/>
    <w:rsid w:val="005F7758"/>
    <w:rsid w:val="006006B5"/>
    <w:rsid w:val="006016C5"/>
    <w:rsid w:val="00601C6D"/>
    <w:rsid w:val="00602CF1"/>
    <w:rsid w:val="00602D97"/>
    <w:rsid w:val="00605DA9"/>
    <w:rsid w:val="00611645"/>
    <w:rsid w:val="0061176D"/>
    <w:rsid w:val="00612CAB"/>
    <w:rsid w:val="00612DF9"/>
    <w:rsid w:val="00612F16"/>
    <w:rsid w:val="00625C99"/>
    <w:rsid w:val="00632177"/>
    <w:rsid w:val="00633541"/>
    <w:rsid w:val="00633D50"/>
    <w:rsid w:val="00642525"/>
    <w:rsid w:val="00642753"/>
    <w:rsid w:val="006439F9"/>
    <w:rsid w:val="0064758A"/>
    <w:rsid w:val="00647882"/>
    <w:rsid w:val="00652725"/>
    <w:rsid w:val="00652734"/>
    <w:rsid w:val="00654D13"/>
    <w:rsid w:val="00657586"/>
    <w:rsid w:val="0066053A"/>
    <w:rsid w:val="0066103D"/>
    <w:rsid w:val="0066406C"/>
    <w:rsid w:val="00670020"/>
    <w:rsid w:val="00671CEE"/>
    <w:rsid w:val="00672F28"/>
    <w:rsid w:val="00675132"/>
    <w:rsid w:val="00677626"/>
    <w:rsid w:val="00677A55"/>
    <w:rsid w:val="0068078D"/>
    <w:rsid w:val="0068103A"/>
    <w:rsid w:val="006821E2"/>
    <w:rsid w:val="00682A5A"/>
    <w:rsid w:val="00683357"/>
    <w:rsid w:val="0068663D"/>
    <w:rsid w:val="00686F09"/>
    <w:rsid w:val="00687676"/>
    <w:rsid w:val="006878CE"/>
    <w:rsid w:val="00690EE7"/>
    <w:rsid w:val="006953C8"/>
    <w:rsid w:val="006A26DF"/>
    <w:rsid w:val="006A33DB"/>
    <w:rsid w:val="006A5316"/>
    <w:rsid w:val="006A6CB4"/>
    <w:rsid w:val="006B1EA0"/>
    <w:rsid w:val="006B2735"/>
    <w:rsid w:val="006B4C64"/>
    <w:rsid w:val="006C248D"/>
    <w:rsid w:val="006C4F46"/>
    <w:rsid w:val="006C5F7D"/>
    <w:rsid w:val="006C745E"/>
    <w:rsid w:val="006C7908"/>
    <w:rsid w:val="006D2893"/>
    <w:rsid w:val="006D2993"/>
    <w:rsid w:val="006D37DB"/>
    <w:rsid w:val="006D3B48"/>
    <w:rsid w:val="006D5829"/>
    <w:rsid w:val="006D6D52"/>
    <w:rsid w:val="006D6DD3"/>
    <w:rsid w:val="006D7397"/>
    <w:rsid w:val="006D75DB"/>
    <w:rsid w:val="006D77E7"/>
    <w:rsid w:val="006E0E52"/>
    <w:rsid w:val="006E23F6"/>
    <w:rsid w:val="006E4E7C"/>
    <w:rsid w:val="006E6200"/>
    <w:rsid w:val="006F152E"/>
    <w:rsid w:val="006F6640"/>
    <w:rsid w:val="006F776D"/>
    <w:rsid w:val="00701CB9"/>
    <w:rsid w:val="00702F9D"/>
    <w:rsid w:val="00704D6D"/>
    <w:rsid w:val="00705096"/>
    <w:rsid w:val="007055F6"/>
    <w:rsid w:val="00705993"/>
    <w:rsid w:val="00706B63"/>
    <w:rsid w:val="007070B3"/>
    <w:rsid w:val="007102C9"/>
    <w:rsid w:val="00713CAC"/>
    <w:rsid w:val="0072367D"/>
    <w:rsid w:val="0072540B"/>
    <w:rsid w:val="0072601F"/>
    <w:rsid w:val="00732248"/>
    <w:rsid w:val="00737CB1"/>
    <w:rsid w:val="00744D75"/>
    <w:rsid w:val="007463DB"/>
    <w:rsid w:val="00747382"/>
    <w:rsid w:val="00750914"/>
    <w:rsid w:val="00752276"/>
    <w:rsid w:val="00753297"/>
    <w:rsid w:val="007707C1"/>
    <w:rsid w:val="007744FF"/>
    <w:rsid w:val="00776D46"/>
    <w:rsid w:val="00780D0D"/>
    <w:rsid w:val="0078339B"/>
    <w:rsid w:val="007853DC"/>
    <w:rsid w:val="00792699"/>
    <w:rsid w:val="00793CD9"/>
    <w:rsid w:val="0079500B"/>
    <w:rsid w:val="007954AD"/>
    <w:rsid w:val="007A1080"/>
    <w:rsid w:val="007A10EB"/>
    <w:rsid w:val="007A144B"/>
    <w:rsid w:val="007A25E1"/>
    <w:rsid w:val="007A2E4B"/>
    <w:rsid w:val="007A5695"/>
    <w:rsid w:val="007A57E0"/>
    <w:rsid w:val="007B0385"/>
    <w:rsid w:val="007B1747"/>
    <w:rsid w:val="007C355A"/>
    <w:rsid w:val="007C5BB0"/>
    <w:rsid w:val="007D0CC8"/>
    <w:rsid w:val="007D3893"/>
    <w:rsid w:val="007D4028"/>
    <w:rsid w:val="007D6417"/>
    <w:rsid w:val="007E22CB"/>
    <w:rsid w:val="007E3269"/>
    <w:rsid w:val="007E37AA"/>
    <w:rsid w:val="007F083D"/>
    <w:rsid w:val="007F084F"/>
    <w:rsid w:val="007F1222"/>
    <w:rsid w:val="007F33A1"/>
    <w:rsid w:val="007F3D24"/>
    <w:rsid w:val="007F42E3"/>
    <w:rsid w:val="007F4482"/>
    <w:rsid w:val="007F6516"/>
    <w:rsid w:val="007F6901"/>
    <w:rsid w:val="007F7CED"/>
    <w:rsid w:val="0080178C"/>
    <w:rsid w:val="00807470"/>
    <w:rsid w:val="00812D53"/>
    <w:rsid w:val="00814820"/>
    <w:rsid w:val="00814A14"/>
    <w:rsid w:val="00815735"/>
    <w:rsid w:val="00815D42"/>
    <w:rsid w:val="00816013"/>
    <w:rsid w:val="008166CD"/>
    <w:rsid w:val="008207F5"/>
    <w:rsid w:val="00844309"/>
    <w:rsid w:val="00847011"/>
    <w:rsid w:val="00851D5A"/>
    <w:rsid w:val="00852716"/>
    <w:rsid w:val="008537E4"/>
    <w:rsid w:val="00856B5D"/>
    <w:rsid w:val="00856F18"/>
    <w:rsid w:val="00861C5A"/>
    <w:rsid w:val="00864226"/>
    <w:rsid w:val="00866BDB"/>
    <w:rsid w:val="00866C43"/>
    <w:rsid w:val="00867566"/>
    <w:rsid w:val="00872743"/>
    <w:rsid w:val="0087290D"/>
    <w:rsid w:val="00874029"/>
    <w:rsid w:val="0087440E"/>
    <w:rsid w:val="00876F15"/>
    <w:rsid w:val="00883219"/>
    <w:rsid w:val="00884B9A"/>
    <w:rsid w:val="008868AA"/>
    <w:rsid w:val="008919B1"/>
    <w:rsid w:val="00891D15"/>
    <w:rsid w:val="00891D9F"/>
    <w:rsid w:val="00892634"/>
    <w:rsid w:val="00892DA0"/>
    <w:rsid w:val="008A3DA3"/>
    <w:rsid w:val="008A4DEB"/>
    <w:rsid w:val="008B1992"/>
    <w:rsid w:val="008B5A99"/>
    <w:rsid w:val="008C0700"/>
    <w:rsid w:val="008C3FF3"/>
    <w:rsid w:val="008C53A4"/>
    <w:rsid w:val="008D0C84"/>
    <w:rsid w:val="008D2B21"/>
    <w:rsid w:val="008D6E5B"/>
    <w:rsid w:val="008E2139"/>
    <w:rsid w:val="008E3488"/>
    <w:rsid w:val="008E5049"/>
    <w:rsid w:val="008E5A7B"/>
    <w:rsid w:val="008E66CB"/>
    <w:rsid w:val="008F0B3E"/>
    <w:rsid w:val="008F2DB5"/>
    <w:rsid w:val="008F308C"/>
    <w:rsid w:val="008F3611"/>
    <w:rsid w:val="008F52E1"/>
    <w:rsid w:val="008F53CA"/>
    <w:rsid w:val="009014F2"/>
    <w:rsid w:val="00903449"/>
    <w:rsid w:val="00906282"/>
    <w:rsid w:val="00914F16"/>
    <w:rsid w:val="00916AEC"/>
    <w:rsid w:val="0092418B"/>
    <w:rsid w:val="0092615D"/>
    <w:rsid w:val="0092673B"/>
    <w:rsid w:val="00931920"/>
    <w:rsid w:val="009324BC"/>
    <w:rsid w:val="00933D99"/>
    <w:rsid w:val="00934E73"/>
    <w:rsid w:val="00937FC1"/>
    <w:rsid w:val="0094356A"/>
    <w:rsid w:val="00944C4B"/>
    <w:rsid w:val="00946C93"/>
    <w:rsid w:val="00947CB1"/>
    <w:rsid w:val="00951E33"/>
    <w:rsid w:val="00951EF7"/>
    <w:rsid w:val="00953518"/>
    <w:rsid w:val="00956645"/>
    <w:rsid w:val="00962C39"/>
    <w:rsid w:val="009647C1"/>
    <w:rsid w:val="00972CC4"/>
    <w:rsid w:val="00975800"/>
    <w:rsid w:val="009760CE"/>
    <w:rsid w:val="00980D63"/>
    <w:rsid w:val="00984701"/>
    <w:rsid w:val="00985EFB"/>
    <w:rsid w:val="00991073"/>
    <w:rsid w:val="00991FB4"/>
    <w:rsid w:val="00994623"/>
    <w:rsid w:val="009958AB"/>
    <w:rsid w:val="00997C61"/>
    <w:rsid w:val="009A338B"/>
    <w:rsid w:val="009A4F78"/>
    <w:rsid w:val="009B59E8"/>
    <w:rsid w:val="009C0B5C"/>
    <w:rsid w:val="009C2F25"/>
    <w:rsid w:val="009C358C"/>
    <w:rsid w:val="009D2383"/>
    <w:rsid w:val="009D259A"/>
    <w:rsid w:val="009D4253"/>
    <w:rsid w:val="009E0980"/>
    <w:rsid w:val="009E4881"/>
    <w:rsid w:val="009E5490"/>
    <w:rsid w:val="009E7255"/>
    <w:rsid w:val="009F036B"/>
    <w:rsid w:val="009F09DF"/>
    <w:rsid w:val="009F40E4"/>
    <w:rsid w:val="009F7CC7"/>
    <w:rsid w:val="00A00C07"/>
    <w:rsid w:val="00A01E2F"/>
    <w:rsid w:val="00A03743"/>
    <w:rsid w:val="00A10656"/>
    <w:rsid w:val="00A11969"/>
    <w:rsid w:val="00A12E26"/>
    <w:rsid w:val="00A143F2"/>
    <w:rsid w:val="00A146DF"/>
    <w:rsid w:val="00A1759B"/>
    <w:rsid w:val="00A22D74"/>
    <w:rsid w:val="00A237A5"/>
    <w:rsid w:val="00A26920"/>
    <w:rsid w:val="00A26937"/>
    <w:rsid w:val="00A273C2"/>
    <w:rsid w:val="00A27AD9"/>
    <w:rsid w:val="00A303DC"/>
    <w:rsid w:val="00A307AB"/>
    <w:rsid w:val="00A40662"/>
    <w:rsid w:val="00A416ED"/>
    <w:rsid w:val="00A4234F"/>
    <w:rsid w:val="00A472E3"/>
    <w:rsid w:val="00A52543"/>
    <w:rsid w:val="00A54C58"/>
    <w:rsid w:val="00A57089"/>
    <w:rsid w:val="00A64642"/>
    <w:rsid w:val="00A66A20"/>
    <w:rsid w:val="00A67E8D"/>
    <w:rsid w:val="00A70D7A"/>
    <w:rsid w:val="00A72CC8"/>
    <w:rsid w:val="00A74995"/>
    <w:rsid w:val="00A757F4"/>
    <w:rsid w:val="00A76D77"/>
    <w:rsid w:val="00A81200"/>
    <w:rsid w:val="00A812C6"/>
    <w:rsid w:val="00A8243C"/>
    <w:rsid w:val="00A833F4"/>
    <w:rsid w:val="00A84645"/>
    <w:rsid w:val="00A86DFB"/>
    <w:rsid w:val="00A87F08"/>
    <w:rsid w:val="00A90432"/>
    <w:rsid w:val="00A92343"/>
    <w:rsid w:val="00A9663B"/>
    <w:rsid w:val="00AA022C"/>
    <w:rsid w:val="00AA1730"/>
    <w:rsid w:val="00AA26DC"/>
    <w:rsid w:val="00AA3FE3"/>
    <w:rsid w:val="00AA41A1"/>
    <w:rsid w:val="00AA6FF4"/>
    <w:rsid w:val="00AB13F2"/>
    <w:rsid w:val="00AB3CC1"/>
    <w:rsid w:val="00AB5D1B"/>
    <w:rsid w:val="00AB69DB"/>
    <w:rsid w:val="00AC2742"/>
    <w:rsid w:val="00AC4D60"/>
    <w:rsid w:val="00AC7220"/>
    <w:rsid w:val="00AD06FA"/>
    <w:rsid w:val="00AD12FB"/>
    <w:rsid w:val="00AD347F"/>
    <w:rsid w:val="00AD396A"/>
    <w:rsid w:val="00AD61EA"/>
    <w:rsid w:val="00AD7EE8"/>
    <w:rsid w:val="00AE2EB2"/>
    <w:rsid w:val="00AF1D6A"/>
    <w:rsid w:val="00AF4BD6"/>
    <w:rsid w:val="00AF5B8A"/>
    <w:rsid w:val="00B02665"/>
    <w:rsid w:val="00B072C6"/>
    <w:rsid w:val="00B07EC0"/>
    <w:rsid w:val="00B11BB5"/>
    <w:rsid w:val="00B16C2C"/>
    <w:rsid w:val="00B17E22"/>
    <w:rsid w:val="00B23AFA"/>
    <w:rsid w:val="00B25C7F"/>
    <w:rsid w:val="00B2683E"/>
    <w:rsid w:val="00B26B0D"/>
    <w:rsid w:val="00B34D2F"/>
    <w:rsid w:val="00B371FC"/>
    <w:rsid w:val="00B37F5F"/>
    <w:rsid w:val="00B400F4"/>
    <w:rsid w:val="00B4136F"/>
    <w:rsid w:val="00B42EB6"/>
    <w:rsid w:val="00B44A68"/>
    <w:rsid w:val="00B44D7E"/>
    <w:rsid w:val="00B4667D"/>
    <w:rsid w:val="00B50F60"/>
    <w:rsid w:val="00B5471F"/>
    <w:rsid w:val="00B55019"/>
    <w:rsid w:val="00B57298"/>
    <w:rsid w:val="00B62634"/>
    <w:rsid w:val="00B6555B"/>
    <w:rsid w:val="00B67EF8"/>
    <w:rsid w:val="00B71A1B"/>
    <w:rsid w:val="00B77AAA"/>
    <w:rsid w:val="00B82106"/>
    <w:rsid w:val="00B833FF"/>
    <w:rsid w:val="00B84B3C"/>
    <w:rsid w:val="00B852E0"/>
    <w:rsid w:val="00B862C2"/>
    <w:rsid w:val="00B86F60"/>
    <w:rsid w:val="00B90392"/>
    <w:rsid w:val="00B918A8"/>
    <w:rsid w:val="00B92D16"/>
    <w:rsid w:val="00B936CC"/>
    <w:rsid w:val="00B943A3"/>
    <w:rsid w:val="00B945FB"/>
    <w:rsid w:val="00B9794E"/>
    <w:rsid w:val="00BA07BC"/>
    <w:rsid w:val="00BA2667"/>
    <w:rsid w:val="00BA42C0"/>
    <w:rsid w:val="00BB2E58"/>
    <w:rsid w:val="00BC1DE5"/>
    <w:rsid w:val="00BC1F64"/>
    <w:rsid w:val="00BC5C3B"/>
    <w:rsid w:val="00BD04A7"/>
    <w:rsid w:val="00BD255E"/>
    <w:rsid w:val="00BD38BC"/>
    <w:rsid w:val="00BD42AF"/>
    <w:rsid w:val="00BD6513"/>
    <w:rsid w:val="00BE51A1"/>
    <w:rsid w:val="00BE6D12"/>
    <w:rsid w:val="00BE795C"/>
    <w:rsid w:val="00BF63E8"/>
    <w:rsid w:val="00BF7C8B"/>
    <w:rsid w:val="00C00B46"/>
    <w:rsid w:val="00C01B55"/>
    <w:rsid w:val="00C05015"/>
    <w:rsid w:val="00C0763E"/>
    <w:rsid w:val="00C10EE8"/>
    <w:rsid w:val="00C12132"/>
    <w:rsid w:val="00C1367D"/>
    <w:rsid w:val="00C157D5"/>
    <w:rsid w:val="00C2248D"/>
    <w:rsid w:val="00C2266B"/>
    <w:rsid w:val="00C268C4"/>
    <w:rsid w:val="00C27265"/>
    <w:rsid w:val="00C27C3E"/>
    <w:rsid w:val="00C3411A"/>
    <w:rsid w:val="00C3460F"/>
    <w:rsid w:val="00C361EA"/>
    <w:rsid w:val="00C37161"/>
    <w:rsid w:val="00C40961"/>
    <w:rsid w:val="00C43505"/>
    <w:rsid w:val="00C45598"/>
    <w:rsid w:val="00C46232"/>
    <w:rsid w:val="00C51F32"/>
    <w:rsid w:val="00C525D6"/>
    <w:rsid w:val="00C531C7"/>
    <w:rsid w:val="00C539B6"/>
    <w:rsid w:val="00C564BF"/>
    <w:rsid w:val="00C5744A"/>
    <w:rsid w:val="00C57877"/>
    <w:rsid w:val="00C6575E"/>
    <w:rsid w:val="00C72DC1"/>
    <w:rsid w:val="00C7481D"/>
    <w:rsid w:val="00C751B4"/>
    <w:rsid w:val="00C7597A"/>
    <w:rsid w:val="00C85D5A"/>
    <w:rsid w:val="00C91444"/>
    <w:rsid w:val="00C91976"/>
    <w:rsid w:val="00C922F6"/>
    <w:rsid w:val="00C93302"/>
    <w:rsid w:val="00C941B8"/>
    <w:rsid w:val="00C96336"/>
    <w:rsid w:val="00C97F06"/>
    <w:rsid w:val="00CA650E"/>
    <w:rsid w:val="00CB0550"/>
    <w:rsid w:val="00CB4631"/>
    <w:rsid w:val="00CB5710"/>
    <w:rsid w:val="00CC0F38"/>
    <w:rsid w:val="00CC1EC6"/>
    <w:rsid w:val="00CC2F70"/>
    <w:rsid w:val="00CC7E5A"/>
    <w:rsid w:val="00CC7F3C"/>
    <w:rsid w:val="00CD602D"/>
    <w:rsid w:val="00CE2BD4"/>
    <w:rsid w:val="00CE53BA"/>
    <w:rsid w:val="00CE58AE"/>
    <w:rsid w:val="00CE599B"/>
    <w:rsid w:val="00CE5A5B"/>
    <w:rsid w:val="00CF24FB"/>
    <w:rsid w:val="00CF3566"/>
    <w:rsid w:val="00D00F90"/>
    <w:rsid w:val="00D03509"/>
    <w:rsid w:val="00D062B5"/>
    <w:rsid w:val="00D139E0"/>
    <w:rsid w:val="00D141C1"/>
    <w:rsid w:val="00D143F4"/>
    <w:rsid w:val="00D14DF1"/>
    <w:rsid w:val="00D21181"/>
    <w:rsid w:val="00D22186"/>
    <w:rsid w:val="00D227DE"/>
    <w:rsid w:val="00D2383F"/>
    <w:rsid w:val="00D2442B"/>
    <w:rsid w:val="00D24865"/>
    <w:rsid w:val="00D34875"/>
    <w:rsid w:val="00D36B2F"/>
    <w:rsid w:val="00D3752D"/>
    <w:rsid w:val="00D43251"/>
    <w:rsid w:val="00D44884"/>
    <w:rsid w:val="00D45873"/>
    <w:rsid w:val="00D45D8B"/>
    <w:rsid w:val="00D4694B"/>
    <w:rsid w:val="00D5294D"/>
    <w:rsid w:val="00D5354D"/>
    <w:rsid w:val="00D6117D"/>
    <w:rsid w:val="00D70CBE"/>
    <w:rsid w:val="00D70F57"/>
    <w:rsid w:val="00D74E5A"/>
    <w:rsid w:val="00D760FA"/>
    <w:rsid w:val="00D7737A"/>
    <w:rsid w:val="00D77AC4"/>
    <w:rsid w:val="00D82481"/>
    <w:rsid w:val="00D844FC"/>
    <w:rsid w:val="00D85496"/>
    <w:rsid w:val="00D85907"/>
    <w:rsid w:val="00D92A5D"/>
    <w:rsid w:val="00DA0639"/>
    <w:rsid w:val="00DA41D4"/>
    <w:rsid w:val="00DB0CF8"/>
    <w:rsid w:val="00DB41C1"/>
    <w:rsid w:val="00DB4B05"/>
    <w:rsid w:val="00DB5767"/>
    <w:rsid w:val="00DC5055"/>
    <w:rsid w:val="00DC5CDA"/>
    <w:rsid w:val="00DD4148"/>
    <w:rsid w:val="00DD4DE2"/>
    <w:rsid w:val="00DE1997"/>
    <w:rsid w:val="00DE227F"/>
    <w:rsid w:val="00DE6E65"/>
    <w:rsid w:val="00DE708F"/>
    <w:rsid w:val="00DF2D9D"/>
    <w:rsid w:val="00DF2E0C"/>
    <w:rsid w:val="00DF7616"/>
    <w:rsid w:val="00E00A75"/>
    <w:rsid w:val="00E05D8E"/>
    <w:rsid w:val="00E0666E"/>
    <w:rsid w:val="00E10D4D"/>
    <w:rsid w:val="00E1397A"/>
    <w:rsid w:val="00E22266"/>
    <w:rsid w:val="00E24987"/>
    <w:rsid w:val="00E26A28"/>
    <w:rsid w:val="00E30911"/>
    <w:rsid w:val="00E33BB9"/>
    <w:rsid w:val="00E35382"/>
    <w:rsid w:val="00E4033F"/>
    <w:rsid w:val="00E45908"/>
    <w:rsid w:val="00E47396"/>
    <w:rsid w:val="00E509B3"/>
    <w:rsid w:val="00E55925"/>
    <w:rsid w:val="00E622CB"/>
    <w:rsid w:val="00E64631"/>
    <w:rsid w:val="00E66B63"/>
    <w:rsid w:val="00E72EC8"/>
    <w:rsid w:val="00E77281"/>
    <w:rsid w:val="00E841A0"/>
    <w:rsid w:val="00E90700"/>
    <w:rsid w:val="00E95F56"/>
    <w:rsid w:val="00E96A88"/>
    <w:rsid w:val="00EA1400"/>
    <w:rsid w:val="00EA1E88"/>
    <w:rsid w:val="00EA2D30"/>
    <w:rsid w:val="00EA2EA4"/>
    <w:rsid w:val="00EA4061"/>
    <w:rsid w:val="00EA58D0"/>
    <w:rsid w:val="00EA5FDA"/>
    <w:rsid w:val="00EA6882"/>
    <w:rsid w:val="00EB0810"/>
    <w:rsid w:val="00EB1962"/>
    <w:rsid w:val="00EB2CDF"/>
    <w:rsid w:val="00EB41C5"/>
    <w:rsid w:val="00EB6D0D"/>
    <w:rsid w:val="00EC3A3C"/>
    <w:rsid w:val="00EC4EA5"/>
    <w:rsid w:val="00EC6371"/>
    <w:rsid w:val="00EC6437"/>
    <w:rsid w:val="00ED0007"/>
    <w:rsid w:val="00ED31EF"/>
    <w:rsid w:val="00EE00D0"/>
    <w:rsid w:val="00EE1F2C"/>
    <w:rsid w:val="00EF1485"/>
    <w:rsid w:val="00EF68A6"/>
    <w:rsid w:val="00F029D7"/>
    <w:rsid w:val="00F034CA"/>
    <w:rsid w:val="00F063FA"/>
    <w:rsid w:val="00F10332"/>
    <w:rsid w:val="00F11CD6"/>
    <w:rsid w:val="00F129A9"/>
    <w:rsid w:val="00F13525"/>
    <w:rsid w:val="00F141DC"/>
    <w:rsid w:val="00F167E3"/>
    <w:rsid w:val="00F16ED2"/>
    <w:rsid w:val="00F23C62"/>
    <w:rsid w:val="00F24867"/>
    <w:rsid w:val="00F356DE"/>
    <w:rsid w:val="00F360DC"/>
    <w:rsid w:val="00F4567B"/>
    <w:rsid w:val="00F54361"/>
    <w:rsid w:val="00F55562"/>
    <w:rsid w:val="00F6056E"/>
    <w:rsid w:val="00F64D62"/>
    <w:rsid w:val="00F67C1C"/>
    <w:rsid w:val="00F73525"/>
    <w:rsid w:val="00F740EF"/>
    <w:rsid w:val="00F838D0"/>
    <w:rsid w:val="00F840F5"/>
    <w:rsid w:val="00F85449"/>
    <w:rsid w:val="00F868A4"/>
    <w:rsid w:val="00F86D66"/>
    <w:rsid w:val="00F87B57"/>
    <w:rsid w:val="00F904F7"/>
    <w:rsid w:val="00F9061C"/>
    <w:rsid w:val="00F92275"/>
    <w:rsid w:val="00F92B1A"/>
    <w:rsid w:val="00F95149"/>
    <w:rsid w:val="00F962F0"/>
    <w:rsid w:val="00FA157C"/>
    <w:rsid w:val="00FA3765"/>
    <w:rsid w:val="00FA5AD5"/>
    <w:rsid w:val="00FA7A95"/>
    <w:rsid w:val="00FB3049"/>
    <w:rsid w:val="00FB5718"/>
    <w:rsid w:val="00FB630B"/>
    <w:rsid w:val="00FC1AA1"/>
    <w:rsid w:val="00FC2DEA"/>
    <w:rsid w:val="00FC32FD"/>
    <w:rsid w:val="00FC6C20"/>
    <w:rsid w:val="00FC72E5"/>
    <w:rsid w:val="00FC7AE0"/>
    <w:rsid w:val="00FD0B3B"/>
    <w:rsid w:val="00FD3D0E"/>
    <w:rsid w:val="00FD3DD0"/>
    <w:rsid w:val="00FD40A1"/>
    <w:rsid w:val="00FD4A08"/>
    <w:rsid w:val="00FD65FF"/>
    <w:rsid w:val="00FD7845"/>
    <w:rsid w:val="00FD7C5E"/>
    <w:rsid w:val="00FE05BA"/>
    <w:rsid w:val="00FE095D"/>
    <w:rsid w:val="00FE6F0C"/>
    <w:rsid w:val="00FE757A"/>
    <w:rsid w:val="00FF0331"/>
    <w:rsid w:val="00FF1D54"/>
    <w:rsid w:val="00FF345B"/>
    <w:rsid w:val="00FF3C38"/>
    <w:rsid w:val="00FF50C9"/>
    <w:rsid w:val="00FF74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48D283"/>
  <w15:docId w15:val="{E9633FB5-D3D2-4F36-B462-FADC5CF53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locked="1" w:uiPriority="0" w:unhideWhenUsed="1"/>
    <w:lsdException w:name="annotation text" w:semiHidden="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basedOn w:val="DefaultParagraphFont"/>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basedOn w:val="DefaultParagraphFont"/>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basedOn w:val="DefaultParagraphFont"/>
    <w:link w:val="Heading6"/>
    <w:uiPriority w:val="99"/>
    <w:semiHidden/>
    <w:locked/>
    <w:rsid w:val="00D43251"/>
    <w:rPr>
      <w:rFonts w:ascii="Calibri Light" w:hAnsi="Calibri Light" w:cs="Times New Roman"/>
      <w:color w:val="1F4D78"/>
      <w:sz w:val="24"/>
      <w:szCs w:val="24"/>
    </w:rPr>
  </w:style>
  <w:style w:type="character" w:styleId="Strong">
    <w:name w:val="Strong"/>
    <w:basedOn w:val="DefaultParagraphFont"/>
    <w:uiPriority w:val="99"/>
    <w:qFormat/>
    <w:rsid w:val="00D43251"/>
    <w:rPr>
      <w:rFonts w:cs="Times New Roman"/>
      <w:b/>
      <w:bCs/>
    </w:rPr>
  </w:style>
  <w:style w:type="paragraph" w:styleId="ListParagraph">
    <w:name w:val="List Paragraph"/>
    <w:aliases w:val="Normal bullet 2,List Paragraph1,Forth level,List1,body 2,Listă paragraf,List Paragraph11,Listă colorată - Accentuare 11,Bullet,Citation List,List Paragraph compact,Paragraphe de liste 2,Reference list,Bullet list,Numbered List,L"/>
    <w:basedOn w:val="Normal"/>
    <w:link w:val="ListParagraphChar"/>
    <w:uiPriority w:val="34"/>
    <w:qFormat/>
    <w:rsid w:val="00D43251"/>
    <w:pPr>
      <w:ind w:left="720"/>
      <w:contextualSpacing/>
    </w:pPr>
    <w:rPr>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single space,FOOTNOTES,fn Char Char Char,fn Char Char,fn Char,fn,Footnote Text Char Char,Fußnote Char Char Char,Fußnote,Fußnote Char,Fußnote Char Char Char Char,stile 1,Footnote1,Reference,Footnote2,footnote text"/>
    <w:basedOn w:val="Normal"/>
    <w:link w:val="FootnoteTextChar1"/>
    <w:rsid w:val="0056790C"/>
    <w:rPr>
      <w:noProof w:val="0"/>
      <w:sz w:val="20"/>
      <w:szCs w:val="20"/>
      <w:lang w:val="en-US"/>
    </w:rPr>
  </w:style>
  <w:style w:type="character" w:customStyle="1" w:styleId="FootnoteTextChar">
    <w:name w:val="Footnote Text Char"/>
    <w:aliases w:val="Podrozdział Char,Footnote Char,single space Char,FOOTNOTES Char,fn Char Char Char Char,fn Char Char Char1,fn Char Char1,fn Char1,Footnote Text Char Char Char,Fußnote Char Char Char Char1,Fußnote Char1,Fußnote Char Char,stile 1 Char"/>
    <w:basedOn w:val="DefaultParagraphFont"/>
    <w:uiPriority w:val="99"/>
    <w:semiHidden/>
    <w:rsid w:val="001E7974"/>
    <w:rPr>
      <w:rFonts w:ascii="Times New Roman" w:eastAsia="Times New Roman" w:hAnsi="Times New Roman"/>
      <w:noProof/>
      <w:sz w:val="20"/>
      <w:szCs w:val="20"/>
      <w:lang w:val="ro-RO"/>
    </w:rPr>
  </w:style>
  <w:style w:type="character" w:customStyle="1" w:styleId="FootnoteTextChar1">
    <w:name w:val="Footnote Text Char1"/>
    <w:aliases w:val="Podrozdział Char2,Footnote Char2,single space Char2,FOOTNOTES Char2,fn Char Char Char Char2,fn Char Char Char3,fn Char Char3,fn Char3,Footnote Text Char Char Char2,Fußnote Char Char Char Char3,Fußnote Char2,Fußnote Char Char1"/>
    <w:basedOn w:val="DefaultParagraphFont"/>
    <w:link w:val="FootnoteText"/>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List Paragraph compact Char,L Char"/>
    <w:link w:val="ListParagraph"/>
    <w:uiPriority w:val="34"/>
    <w:qFormat/>
    <w:locked/>
    <w:rsid w:val="0056790C"/>
    <w:rPr>
      <w:rFonts w:ascii="Times New Roman" w:hAnsi="Times New Roman"/>
      <w:sz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iPriority w:val="99"/>
    <w:locked/>
    <w:rsid w:val="0056790C"/>
    <w:rPr>
      <w:rFonts w:cs="Times New Roman"/>
      <w:vertAlign w:val="superscript"/>
    </w:rPr>
  </w:style>
  <w:style w:type="table" w:styleId="TableGrid">
    <w:name w:val="Table Grid"/>
    <w:basedOn w:val="TableNormal"/>
    <w:uiPriority w:val="99"/>
    <w:rsid w:val="0056790C"/>
    <w:rPr>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Char"/>
    <w:basedOn w:val="Normal"/>
    <w:link w:val="HeaderChar"/>
    <w:uiPriority w:val="99"/>
    <w:rsid w:val="00E24987"/>
    <w:pPr>
      <w:tabs>
        <w:tab w:val="center" w:pos="4680"/>
        <w:tab w:val="right" w:pos="9360"/>
      </w:tabs>
    </w:pPr>
  </w:style>
  <w:style w:type="character" w:customStyle="1" w:styleId="HeaderChar">
    <w:name w:val="Header Char"/>
    <w:aliases w:val="Char Char, Char Char"/>
    <w:basedOn w:val="DefaultParagraphFont"/>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basedOn w:val="DefaultParagraphFont"/>
    <w:link w:val="Footer"/>
    <w:uiPriority w:val="99"/>
    <w:locked/>
    <w:rsid w:val="00E24987"/>
    <w:rPr>
      <w:rFonts w:ascii="Times New Roman" w:hAnsi="Times New Roman" w:cs="Times New Roman"/>
      <w:noProof/>
      <w:sz w:val="24"/>
      <w:szCs w:val="24"/>
      <w:lang w:val="ro-RO"/>
    </w:rPr>
  </w:style>
  <w:style w:type="character" w:styleId="Hyperlink">
    <w:name w:val="Hyperlink"/>
    <w:basedOn w:val="DefaultParagraphFont"/>
    <w:uiPriority w:val="99"/>
    <w:rsid w:val="003C2ABE"/>
    <w:rPr>
      <w:rFonts w:ascii="Times New Roman" w:hAnsi="Times New Roman" w:cs="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1,f Cha"/>
    <w:basedOn w:val="DefaultParagraphFont"/>
    <w:uiPriority w:val="99"/>
    <w:rsid w:val="003C2ABE"/>
    <w:rPr>
      <w:rFonts w:cs="Times New Roman"/>
      <w:sz w:val="20"/>
      <w:szCs w:val="20"/>
    </w:rPr>
  </w:style>
  <w:style w:type="paragraph" w:styleId="ListBullet2">
    <w:name w:val="List Bullet 2"/>
    <w:aliases w:val="Char1"/>
    <w:basedOn w:val="Normal"/>
    <w:autoRedefine/>
    <w:uiPriority w:val="99"/>
    <w:rsid w:val="003C2ABE"/>
    <w:pPr>
      <w:ind w:right="252"/>
      <w:jc w:val="both"/>
    </w:pPr>
    <w:rPr>
      <w:iCs/>
      <w:noProof w:val="0"/>
      <w:color w:val="000000"/>
    </w:rPr>
  </w:style>
  <w:style w:type="character" w:styleId="CommentReference">
    <w:name w:val="annotation reference"/>
    <w:basedOn w:val="DefaultParagraphFont"/>
    <w:uiPriority w:val="99"/>
    <w:rsid w:val="003C2ABE"/>
    <w:rPr>
      <w:rFonts w:cs="Times New Roman"/>
      <w:sz w:val="16"/>
      <w:szCs w:val="16"/>
    </w:rPr>
  </w:style>
  <w:style w:type="paragraph" w:styleId="CommentText">
    <w:name w:val="annotation text"/>
    <w:basedOn w:val="Normal"/>
    <w:link w:val="CommentTextChar"/>
    <w:uiPriority w:val="99"/>
    <w:rsid w:val="003C2ABE"/>
    <w:pPr>
      <w:spacing w:after="160"/>
    </w:pPr>
    <w:rPr>
      <w:rFonts w:ascii="Calibri" w:hAnsi="Calibri"/>
      <w:noProof w:val="0"/>
      <w:sz w:val="20"/>
      <w:szCs w:val="20"/>
      <w:lang w:val="en-US"/>
    </w:rPr>
  </w:style>
  <w:style w:type="character" w:customStyle="1" w:styleId="CommentTextChar">
    <w:name w:val="Comment Text Char"/>
    <w:basedOn w:val="DefaultParagraphFont"/>
    <w:link w:val="CommentText"/>
    <w:uiPriority w:val="99"/>
    <w:locked/>
    <w:rsid w:val="003C2ABE"/>
    <w:rPr>
      <w:rFonts w:eastAsia="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3C2ABE"/>
    <w:pPr>
      <w:spacing w:after="160" w:line="240" w:lineRule="exact"/>
    </w:pPr>
    <w:rPr>
      <w:rFonts w:ascii="Calibri" w:eastAsia="Calibri" w:hAnsi="Calibri"/>
      <w:noProof w:val="0"/>
      <w:sz w:val="22"/>
      <w:szCs w:val="22"/>
      <w:vertAlign w:val="superscript"/>
      <w:lang w:val="en-US"/>
    </w:rPr>
  </w:style>
  <w:style w:type="paragraph" w:styleId="CommentSubject">
    <w:name w:val="annotation subject"/>
    <w:basedOn w:val="CommentText"/>
    <w:next w:val="CommentText"/>
    <w:link w:val="CommentSubjectChar"/>
    <w:uiPriority w:val="99"/>
    <w:semiHidden/>
    <w:rsid w:val="00E00A75"/>
    <w:pPr>
      <w:spacing w:after="0"/>
    </w:pPr>
    <w:rPr>
      <w:rFonts w:ascii="Times New Roman" w:hAnsi="Times New Roman"/>
      <w:b/>
      <w:bCs/>
      <w:noProof/>
      <w:lang w:val="ro-RO"/>
    </w:rPr>
  </w:style>
  <w:style w:type="character" w:customStyle="1" w:styleId="CommentSubjectChar">
    <w:name w:val="Comment Subject Char"/>
    <w:basedOn w:val="CommentTextChar"/>
    <w:link w:val="CommentSubject"/>
    <w:uiPriority w:val="99"/>
    <w:semiHidden/>
    <w:locked/>
    <w:rsid w:val="00E00A75"/>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rsid w:val="00E00A75"/>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00A75"/>
    <w:rPr>
      <w:rFonts w:ascii="Segoe UI" w:hAnsi="Segoe UI" w:cs="Segoe UI"/>
      <w:noProof/>
      <w:sz w:val="18"/>
      <w:szCs w:val="18"/>
      <w:lang w:val="ro-RO"/>
    </w:rPr>
  </w:style>
  <w:style w:type="paragraph" w:styleId="Revision">
    <w:name w:val="Revision"/>
    <w:hidden/>
    <w:uiPriority w:val="99"/>
    <w:semiHidden/>
    <w:rsid w:val="00CC1EC6"/>
    <w:rPr>
      <w:rFonts w:ascii="Times New Roman" w:eastAsia="Times New Roman" w:hAnsi="Times New Roman"/>
      <w:noProof/>
      <w:sz w:val="24"/>
      <w:szCs w:val="24"/>
      <w:lang w:val="ro-RO"/>
    </w:rPr>
  </w:style>
  <w:style w:type="paragraph" w:styleId="PlainText">
    <w:name w:val="Plain Text"/>
    <w:basedOn w:val="Normal"/>
    <w:link w:val="PlainTextChar"/>
    <w:uiPriority w:val="99"/>
    <w:rsid w:val="006878CE"/>
    <w:rPr>
      <w:rFonts w:ascii="Consolas" w:eastAsia="Calibri" w:hAnsi="Consolas"/>
      <w:noProof w:val="0"/>
      <w:sz w:val="21"/>
      <w:szCs w:val="21"/>
      <w:lang w:eastAsia="ar-SA"/>
    </w:rPr>
  </w:style>
  <w:style w:type="character" w:customStyle="1" w:styleId="PlainTextChar">
    <w:name w:val="Plain Text Char"/>
    <w:basedOn w:val="DefaultParagraphFont"/>
    <w:link w:val="PlainText"/>
    <w:uiPriority w:val="99"/>
    <w:locked/>
    <w:rsid w:val="006878CE"/>
    <w:rPr>
      <w:rFonts w:ascii="Consolas" w:eastAsia="Times New Roman" w:hAnsi="Consolas" w:cs="Times New Roman"/>
      <w:sz w:val="21"/>
      <w:szCs w:val="21"/>
      <w:lang w:val="ro-RO" w:eastAsia="ar-SA" w:bidi="ar-SA"/>
    </w:rPr>
  </w:style>
  <w:style w:type="character" w:customStyle="1" w:styleId="tal1">
    <w:name w:val="tal1"/>
    <w:basedOn w:val="DefaultParagraphFont"/>
    <w:uiPriority w:val="99"/>
    <w:rsid w:val="00BE6D12"/>
    <w:rPr>
      <w:rFonts w:cs="Times New Roman"/>
    </w:rPr>
  </w:style>
  <w:style w:type="paragraph" w:customStyle="1" w:styleId="Application3">
    <w:name w:val="Application3"/>
    <w:basedOn w:val="Normal"/>
    <w:uiPriority w:val="99"/>
    <w:rsid w:val="00BE6D12"/>
    <w:pPr>
      <w:widowControl w:val="0"/>
      <w:numPr>
        <w:numId w:val="13"/>
      </w:numPr>
      <w:tabs>
        <w:tab w:val="right" w:pos="8789"/>
      </w:tabs>
      <w:suppressAutoHyphens/>
      <w:jc w:val="both"/>
    </w:pPr>
    <w:rPr>
      <w:rFonts w:ascii="Arial" w:hAnsi="Arial"/>
      <w:b/>
      <w:noProof w:val="0"/>
      <w:spacing w:val="-2"/>
      <w:sz w:val="22"/>
      <w:szCs w:val="20"/>
      <w:lang w:eastAsia="fr-FR"/>
    </w:rPr>
  </w:style>
  <w:style w:type="paragraph" w:customStyle="1" w:styleId="pf0">
    <w:name w:val="pf0"/>
    <w:basedOn w:val="Normal"/>
    <w:rsid w:val="00815D42"/>
    <w:pPr>
      <w:spacing w:before="100" w:beforeAutospacing="1" w:after="100" w:afterAutospacing="1"/>
    </w:pPr>
    <w:rPr>
      <w:noProof w:val="0"/>
      <w:lang w:val="en-GB" w:eastAsia="en-GB"/>
    </w:rPr>
  </w:style>
  <w:style w:type="character" w:customStyle="1" w:styleId="cf01">
    <w:name w:val="cf01"/>
    <w:basedOn w:val="DefaultParagraphFont"/>
    <w:rsid w:val="00815D42"/>
    <w:rPr>
      <w:rFonts w:ascii="Segoe UI" w:hAnsi="Segoe UI" w:cs="Segoe UI" w:hint="default"/>
      <w:sz w:val="18"/>
      <w:szCs w:val="18"/>
    </w:rPr>
  </w:style>
  <w:style w:type="paragraph" w:styleId="NormalWeb">
    <w:name w:val="Normal (Web)"/>
    <w:basedOn w:val="Normal"/>
    <w:uiPriority w:val="99"/>
    <w:semiHidden/>
    <w:unhideWhenUsed/>
    <w:rsid w:val="00BC1DE5"/>
    <w:pPr>
      <w:spacing w:before="100" w:beforeAutospacing="1" w:after="100" w:afterAutospacing="1"/>
    </w:pPr>
    <w:rPr>
      <w:noProof w:val="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007801">
      <w:marLeft w:val="0"/>
      <w:marRight w:val="0"/>
      <w:marTop w:val="0"/>
      <w:marBottom w:val="0"/>
      <w:divBdr>
        <w:top w:val="none" w:sz="0" w:space="0" w:color="auto"/>
        <w:left w:val="none" w:sz="0" w:space="0" w:color="auto"/>
        <w:bottom w:val="none" w:sz="0" w:space="0" w:color="auto"/>
        <w:right w:val="none" w:sz="0" w:space="0" w:color="auto"/>
      </w:divBdr>
    </w:div>
    <w:div w:id="214007802">
      <w:marLeft w:val="0"/>
      <w:marRight w:val="0"/>
      <w:marTop w:val="0"/>
      <w:marBottom w:val="0"/>
      <w:divBdr>
        <w:top w:val="none" w:sz="0" w:space="0" w:color="auto"/>
        <w:left w:val="none" w:sz="0" w:space="0" w:color="auto"/>
        <w:bottom w:val="none" w:sz="0" w:space="0" w:color="auto"/>
        <w:right w:val="none" w:sz="0" w:space="0" w:color="auto"/>
      </w:divBdr>
    </w:div>
    <w:div w:id="214007803">
      <w:marLeft w:val="0"/>
      <w:marRight w:val="0"/>
      <w:marTop w:val="0"/>
      <w:marBottom w:val="0"/>
      <w:divBdr>
        <w:top w:val="none" w:sz="0" w:space="0" w:color="auto"/>
        <w:left w:val="none" w:sz="0" w:space="0" w:color="auto"/>
        <w:bottom w:val="none" w:sz="0" w:space="0" w:color="auto"/>
        <w:right w:val="none" w:sz="0" w:space="0" w:color="auto"/>
      </w:divBdr>
    </w:div>
    <w:div w:id="214007804">
      <w:marLeft w:val="0"/>
      <w:marRight w:val="0"/>
      <w:marTop w:val="0"/>
      <w:marBottom w:val="0"/>
      <w:divBdr>
        <w:top w:val="none" w:sz="0" w:space="0" w:color="auto"/>
        <w:left w:val="none" w:sz="0" w:space="0" w:color="auto"/>
        <w:bottom w:val="none" w:sz="0" w:space="0" w:color="auto"/>
        <w:right w:val="none" w:sz="0" w:space="0" w:color="auto"/>
      </w:divBdr>
    </w:div>
    <w:div w:id="214007805">
      <w:marLeft w:val="0"/>
      <w:marRight w:val="0"/>
      <w:marTop w:val="0"/>
      <w:marBottom w:val="0"/>
      <w:divBdr>
        <w:top w:val="none" w:sz="0" w:space="0" w:color="auto"/>
        <w:left w:val="none" w:sz="0" w:space="0" w:color="auto"/>
        <w:bottom w:val="none" w:sz="0" w:space="0" w:color="auto"/>
        <w:right w:val="none" w:sz="0" w:space="0" w:color="auto"/>
      </w:divBdr>
    </w:div>
    <w:div w:id="409812235">
      <w:bodyDiv w:val="1"/>
      <w:marLeft w:val="0"/>
      <w:marRight w:val="0"/>
      <w:marTop w:val="0"/>
      <w:marBottom w:val="0"/>
      <w:divBdr>
        <w:top w:val="none" w:sz="0" w:space="0" w:color="auto"/>
        <w:left w:val="none" w:sz="0" w:space="0" w:color="auto"/>
        <w:bottom w:val="none" w:sz="0" w:space="0" w:color="auto"/>
        <w:right w:val="none" w:sz="0" w:space="0" w:color="auto"/>
      </w:divBdr>
    </w:div>
    <w:div w:id="504397387">
      <w:bodyDiv w:val="1"/>
      <w:marLeft w:val="0"/>
      <w:marRight w:val="0"/>
      <w:marTop w:val="0"/>
      <w:marBottom w:val="0"/>
      <w:divBdr>
        <w:top w:val="none" w:sz="0" w:space="0" w:color="auto"/>
        <w:left w:val="none" w:sz="0" w:space="0" w:color="auto"/>
        <w:bottom w:val="none" w:sz="0" w:space="0" w:color="auto"/>
        <w:right w:val="none" w:sz="0" w:space="0" w:color="auto"/>
      </w:divBdr>
    </w:div>
    <w:div w:id="591819328">
      <w:bodyDiv w:val="1"/>
      <w:marLeft w:val="0"/>
      <w:marRight w:val="0"/>
      <w:marTop w:val="0"/>
      <w:marBottom w:val="0"/>
      <w:divBdr>
        <w:top w:val="none" w:sz="0" w:space="0" w:color="auto"/>
        <w:left w:val="none" w:sz="0" w:space="0" w:color="auto"/>
        <w:bottom w:val="none" w:sz="0" w:space="0" w:color="auto"/>
        <w:right w:val="none" w:sz="0" w:space="0" w:color="auto"/>
      </w:divBdr>
    </w:div>
    <w:div w:id="950473383">
      <w:bodyDiv w:val="1"/>
      <w:marLeft w:val="0"/>
      <w:marRight w:val="0"/>
      <w:marTop w:val="0"/>
      <w:marBottom w:val="0"/>
      <w:divBdr>
        <w:top w:val="none" w:sz="0" w:space="0" w:color="auto"/>
        <w:left w:val="none" w:sz="0" w:space="0" w:color="auto"/>
        <w:bottom w:val="none" w:sz="0" w:space="0" w:color="auto"/>
        <w:right w:val="none" w:sz="0" w:space="0" w:color="auto"/>
      </w:divBdr>
    </w:div>
    <w:div w:id="1045177071">
      <w:bodyDiv w:val="1"/>
      <w:marLeft w:val="0"/>
      <w:marRight w:val="0"/>
      <w:marTop w:val="0"/>
      <w:marBottom w:val="0"/>
      <w:divBdr>
        <w:top w:val="none" w:sz="0" w:space="0" w:color="auto"/>
        <w:left w:val="none" w:sz="0" w:space="0" w:color="auto"/>
        <w:bottom w:val="none" w:sz="0" w:space="0" w:color="auto"/>
        <w:right w:val="none" w:sz="0" w:space="0" w:color="auto"/>
      </w:divBdr>
    </w:div>
    <w:div w:id="1422873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53BB2B-E8E2-448C-B393-1AFBC444A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9</Pages>
  <Words>4291</Words>
  <Characters>24889</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Rodica Madalina Popa</cp:lastModifiedBy>
  <cp:revision>18</cp:revision>
  <cp:lastPrinted>2015-12-10T13:41:00Z</cp:lastPrinted>
  <dcterms:created xsi:type="dcterms:W3CDTF">2022-08-17T16:07:00Z</dcterms:created>
  <dcterms:modified xsi:type="dcterms:W3CDTF">2022-08-18T13:20:00Z</dcterms:modified>
</cp:coreProperties>
</file>